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90E132" w14:textId="77777777" w:rsidR="007466AB" w:rsidRPr="004B61CA" w:rsidRDefault="002817AC" w:rsidP="002817AC">
      <w:pPr>
        <w:pStyle w:val="10"/>
        <w:keepNext/>
        <w:keepLines/>
        <w:shd w:val="clear" w:color="auto" w:fill="auto"/>
        <w:spacing w:after="235" w:line="260" w:lineRule="exact"/>
        <w:ind w:right="40"/>
        <w:jc w:val="left"/>
        <w:rPr>
          <w:sz w:val="24"/>
          <w:szCs w:val="24"/>
        </w:rPr>
      </w:pPr>
      <w:r w:rsidRPr="004B61CA">
        <w:rPr>
          <w:sz w:val="24"/>
          <w:szCs w:val="24"/>
        </w:rPr>
        <w:t xml:space="preserve">                                                     </w:t>
      </w:r>
      <w:r w:rsidR="00A85781" w:rsidRPr="004B61CA">
        <w:rPr>
          <w:sz w:val="24"/>
          <w:szCs w:val="24"/>
        </w:rPr>
        <w:t xml:space="preserve">           </w:t>
      </w:r>
      <w:r w:rsidR="0090707A" w:rsidRPr="004B61CA">
        <w:rPr>
          <w:sz w:val="24"/>
          <w:szCs w:val="24"/>
        </w:rPr>
        <w:t xml:space="preserve">Договор </w:t>
      </w:r>
      <w:bookmarkStart w:id="0" w:name="bookmark0"/>
      <w:r w:rsidR="0090707A" w:rsidRPr="004B61CA">
        <w:rPr>
          <w:sz w:val="24"/>
          <w:szCs w:val="24"/>
        </w:rPr>
        <w:t>№</w:t>
      </w:r>
      <w:bookmarkEnd w:id="0"/>
      <w:r w:rsidRPr="004B61CA">
        <w:rPr>
          <w:sz w:val="24"/>
          <w:szCs w:val="24"/>
        </w:rPr>
        <w:t xml:space="preserve">    </w:t>
      </w:r>
    </w:p>
    <w:p w14:paraId="261C1528" w14:textId="77777777" w:rsidR="007466AB" w:rsidRPr="004B61CA" w:rsidRDefault="0090707A">
      <w:pPr>
        <w:pStyle w:val="30"/>
        <w:keepNext/>
        <w:keepLines/>
        <w:shd w:val="clear" w:color="auto" w:fill="auto"/>
        <w:spacing w:before="0" w:after="368" w:line="220" w:lineRule="exact"/>
        <w:ind w:firstLine="660"/>
        <w:rPr>
          <w:sz w:val="24"/>
          <w:szCs w:val="24"/>
        </w:rPr>
      </w:pPr>
      <w:bookmarkStart w:id="1" w:name="bookmark1"/>
      <w:r w:rsidRPr="004B61CA">
        <w:rPr>
          <w:sz w:val="24"/>
          <w:szCs w:val="24"/>
        </w:rPr>
        <w:t>оказания услуг по проведению лабораторно-инструментальных исследований</w:t>
      </w:r>
      <w:bookmarkEnd w:id="1"/>
    </w:p>
    <w:p w14:paraId="1E6458C7" w14:textId="77777777" w:rsidR="007466AB" w:rsidRPr="004B61CA" w:rsidRDefault="00A4583B">
      <w:pPr>
        <w:pStyle w:val="20"/>
        <w:shd w:val="clear" w:color="auto" w:fill="auto"/>
        <w:tabs>
          <w:tab w:val="left" w:pos="8160"/>
        </w:tabs>
        <w:spacing w:before="0" w:after="210" w:line="220" w:lineRule="exact"/>
        <w:rPr>
          <w:sz w:val="24"/>
          <w:szCs w:val="24"/>
        </w:rPr>
      </w:pPr>
      <w:r w:rsidRPr="004B61CA">
        <w:rPr>
          <w:sz w:val="24"/>
          <w:szCs w:val="24"/>
        </w:rPr>
        <w:t xml:space="preserve">г. Оренбург      </w:t>
      </w:r>
      <w:r w:rsidR="00AF5F21" w:rsidRPr="004B61CA">
        <w:rPr>
          <w:sz w:val="24"/>
          <w:szCs w:val="24"/>
        </w:rPr>
        <w:t xml:space="preserve">                                                                       </w:t>
      </w:r>
      <w:r w:rsidR="009067DC">
        <w:rPr>
          <w:sz w:val="24"/>
          <w:szCs w:val="24"/>
        </w:rPr>
        <w:t xml:space="preserve">                          </w:t>
      </w:r>
      <w:r w:rsidR="00A85781" w:rsidRPr="004B61CA">
        <w:rPr>
          <w:sz w:val="24"/>
          <w:szCs w:val="24"/>
        </w:rPr>
        <w:t xml:space="preserve"> </w:t>
      </w:r>
      <w:r w:rsidR="00D20F4B" w:rsidRPr="004B61CA">
        <w:rPr>
          <w:sz w:val="24"/>
          <w:szCs w:val="24"/>
        </w:rPr>
        <w:t>«</w:t>
      </w:r>
      <w:r w:rsidRPr="004B61CA">
        <w:rPr>
          <w:sz w:val="24"/>
          <w:szCs w:val="24"/>
          <w:u w:val="single"/>
        </w:rPr>
        <w:t xml:space="preserve">      </w:t>
      </w:r>
      <w:r w:rsidR="00AF5F21" w:rsidRPr="004B61CA">
        <w:rPr>
          <w:sz w:val="24"/>
          <w:szCs w:val="24"/>
          <w:u w:val="single"/>
        </w:rPr>
        <w:t xml:space="preserve"> </w:t>
      </w:r>
      <w:r w:rsidRPr="004B61CA">
        <w:rPr>
          <w:sz w:val="24"/>
          <w:szCs w:val="24"/>
        </w:rPr>
        <w:t>»</w:t>
      </w:r>
      <w:r w:rsidR="00AF5F21" w:rsidRPr="004B61CA">
        <w:rPr>
          <w:sz w:val="24"/>
          <w:szCs w:val="24"/>
        </w:rPr>
        <w:t xml:space="preserve"> __</w:t>
      </w:r>
      <w:r w:rsidRPr="004B61CA">
        <w:rPr>
          <w:sz w:val="24"/>
          <w:szCs w:val="24"/>
        </w:rPr>
        <w:t>_______ 2025</w:t>
      </w:r>
      <w:r w:rsidR="0090707A" w:rsidRPr="004B61CA">
        <w:rPr>
          <w:sz w:val="24"/>
          <w:szCs w:val="24"/>
        </w:rPr>
        <w:t>г.</w:t>
      </w:r>
    </w:p>
    <w:p w14:paraId="5783EB22" w14:textId="77777777" w:rsidR="001833A4" w:rsidRDefault="001833A4" w:rsidP="00990164">
      <w:pPr>
        <w:pStyle w:val="af4"/>
        <w:ind w:firstLine="567"/>
        <w:rPr>
          <w:sz w:val="24"/>
          <w:szCs w:val="24"/>
        </w:rPr>
      </w:pPr>
      <w:bookmarkStart w:id="2" w:name="bookmark2"/>
      <w:r w:rsidRPr="001E10F3">
        <w:rPr>
          <w:b/>
          <w:sz w:val="24"/>
          <w:szCs w:val="24"/>
        </w:rPr>
        <w:t xml:space="preserve">  Общество с ограниченной ответственностью «Руссоль»,</w:t>
      </w:r>
      <w:r w:rsidRPr="001E10F3">
        <w:rPr>
          <w:sz w:val="24"/>
          <w:szCs w:val="24"/>
        </w:rPr>
        <w:t xml:space="preserve"> </w:t>
      </w:r>
      <w:r w:rsidRPr="001E10F3">
        <w:rPr>
          <w:color w:val="000000"/>
          <w:sz w:val="24"/>
          <w:szCs w:val="24"/>
        </w:rPr>
        <w:t>именуемое в дальнейшем «Заказчик», в лице</w:t>
      </w:r>
      <w:r w:rsidRPr="001E10F3">
        <w:rPr>
          <w:sz w:val="24"/>
          <w:szCs w:val="24"/>
        </w:rPr>
        <w:t xml:space="preserve"> директора Черного Сергея Васильевича действующего на основании Устава с одной стороны, и</w:t>
      </w:r>
      <w:r w:rsidRPr="001E10F3">
        <w:rPr>
          <w:bCs/>
          <w:sz w:val="24"/>
          <w:szCs w:val="24"/>
        </w:rPr>
        <w:t>___________________________________________________</w:t>
      </w:r>
      <w:r w:rsidRPr="001E10F3">
        <w:rPr>
          <w:sz w:val="24"/>
          <w:szCs w:val="24"/>
        </w:rPr>
        <w:t>, именуемое в дальнейшем «Исполнитель», в лице Директора_________________________, действующего на основании ______________с другой стороны, заключили настоящий договор о нижеследующем:</w:t>
      </w:r>
    </w:p>
    <w:p w14:paraId="7AE05815" w14:textId="77777777" w:rsidR="001833A4" w:rsidRPr="001E10F3" w:rsidRDefault="001833A4" w:rsidP="001833A4">
      <w:pPr>
        <w:pStyle w:val="af4"/>
        <w:ind w:left="567"/>
        <w:rPr>
          <w:sz w:val="24"/>
          <w:szCs w:val="24"/>
        </w:rPr>
      </w:pPr>
    </w:p>
    <w:p w14:paraId="678E0D06" w14:textId="77777777" w:rsidR="007466AB" w:rsidRPr="004B61CA" w:rsidRDefault="0090707A">
      <w:pPr>
        <w:pStyle w:val="30"/>
        <w:keepNext/>
        <w:keepLines/>
        <w:numPr>
          <w:ilvl w:val="0"/>
          <w:numId w:val="1"/>
        </w:numPr>
        <w:shd w:val="clear" w:color="auto" w:fill="auto"/>
        <w:tabs>
          <w:tab w:val="left" w:pos="4276"/>
        </w:tabs>
        <w:spacing w:before="0" w:after="145" w:line="220" w:lineRule="exact"/>
        <w:ind w:left="3940"/>
        <w:rPr>
          <w:sz w:val="24"/>
          <w:szCs w:val="24"/>
        </w:rPr>
      </w:pPr>
      <w:r w:rsidRPr="004B61CA">
        <w:rPr>
          <w:sz w:val="24"/>
          <w:szCs w:val="24"/>
        </w:rPr>
        <w:t>Предмет Договора</w:t>
      </w:r>
      <w:bookmarkEnd w:id="2"/>
    </w:p>
    <w:p w14:paraId="4F968A40" w14:textId="77777777" w:rsidR="007466AB" w:rsidRPr="004B61CA" w:rsidRDefault="0090707A">
      <w:pPr>
        <w:pStyle w:val="20"/>
        <w:numPr>
          <w:ilvl w:val="1"/>
          <w:numId w:val="1"/>
        </w:numPr>
        <w:shd w:val="clear" w:color="auto" w:fill="auto"/>
        <w:tabs>
          <w:tab w:val="left" w:pos="842"/>
        </w:tabs>
        <w:spacing w:before="0" w:after="0" w:line="274" w:lineRule="exact"/>
        <w:ind w:firstLine="460"/>
        <w:rPr>
          <w:sz w:val="24"/>
          <w:szCs w:val="24"/>
        </w:rPr>
      </w:pPr>
      <w:r w:rsidRPr="004B61CA">
        <w:rPr>
          <w:rStyle w:val="21"/>
          <w:sz w:val="24"/>
          <w:szCs w:val="24"/>
        </w:rPr>
        <w:t xml:space="preserve">Исполнитель </w:t>
      </w:r>
      <w:r w:rsidRPr="004B61CA">
        <w:rPr>
          <w:sz w:val="24"/>
          <w:szCs w:val="24"/>
        </w:rPr>
        <w:t xml:space="preserve">обязуется выполнить работы по лабораторно-инструментальным исследованиям проб речной воды (причал №1, причал №2) по адресу: Астраханская область, Ахтубинский район, г. Ахтубинск, ул. Заводская д.41 в соответствии со спецификацией (Приложение №1), являющейся неотъемлемой частью настоящего Договора, а </w:t>
      </w:r>
      <w:r w:rsidRPr="004B61CA">
        <w:rPr>
          <w:rStyle w:val="21"/>
          <w:sz w:val="24"/>
          <w:szCs w:val="24"/>
        </w:rPr>
        <w:t xml:space="preserve">Заказчик </w:t>
      </w:r>
      <w:r w:rsidRPr="004B61CA">
        <w:rPr>
          <w:sz w:val="24"/>
          <w:szCs w:val="24"/>
        </w:rPr>
        <w:t>принять и оплатить выполненные работы.</w:t>
      </w:r>
    </w:p>
    <w:p w14:paraId="5D42A8BE" w14:textId="77777777" w:rsidR="007466AB" w:rsidRPr="004B61CA" w:rsidRDefault="0090707A">
      <w:pPr>
        <w:pStyle w:val="20"/>
        <w:numPr>
          <w:ilvl w:val="1"/>
          <w:numId w:val="1"/>
        </w:numPr>
        <w:shd w:val="clear" w:color="auto" w:fill="auto"/>
        <w:tabs>
          <w:tab w:val="left" w:pos="842"/>
        </w:tabs>
        <w:spacing w:before="0" w:after="283" w:line="274" w:lineRule="exact"/>
        <w:ind w:firstLine="460"/>
        <w:rPr>
          <w:sz w:val="24"/>
          <w:szCs w:val="24"/>
        </w:rPr>
      </w:pPr>
      <w:r w:rsidRPr="004B61CA">
        <w:rPr>
          <w:sz w:val="24"/>
          <w:szCs w:val="24"/>
        </w:rPr>
        <w:t xml:space="preserve">Результаты работы представляются </w:t>
      </w:r>
      <w:r w:rsidRPr="004B61CA">
        <w:rPr>
          <w:rStyle w:val="21"/>
          <w:sz w:val="24"/>
          <w:szCs w:val="24"/>
        </w:rPr>
        <w:t xml:space="preserve">Исполнителем Заказчику </w:t>
      </w:r>
      <w:r w:rsidRPr="004B61CA">
        <w:rPr>
          <w:sz w:val="24"/>
          <w:szCs w:val="24"/>
        </w:rPr>
        <w:t xml:space="preserve">по Акту выполненных работ </w:t>
      </w:r>
      <w:r w:rsidRPr="004B61CA">
        <w:rPr>
          <w:rStyle w:val="22"/>
          <w:sz w:val="24"/>
          <w:szCs w:val="24"/>
        </w:rPr>
        <w:t xml:space="preserve">в срок до </w:t>
      </w:r>
      <w:r w:rsidR="0059582F" w:rsidRPr="004B61CA">
        <w:rPr>
          <w:rStyle w:val="23"/>
          <w:sz w:val="24"/>
          <w:szCs w:val="24"/>
        </w:rPr>
        <w:t>25.07.2025</w:t>
      </w:r>
      <w:r w:rsidRPr="004B61CA">
        <w:rPr>
          <w:rStyle w:val="23"/>
          <w:sz w:val="24"/>
          <w:szCs w:val="24"/>
        </w:rPr>
        <w:t>г.</w:t>
      </w:r>
    </w:p>
    <w:p w14:paraId="615065A7" w14:textId="77777777" w:rsidR="007466AB" w:rsidRPr="004B61CA" w:rsidRDefault="0090707A">
      <w:pPr>
        <w:pStyle w:val="30"/>
        <w:keepNext/>
        <w:keepLines/>
        <w:numPr>
          <w:ilvl w:val="0"/>
          <w:numId w:val="1"/>
        </w:numPr>
        <w:shd w:val="clear" w:color="auto" w:fill="auto"/>
        <w:tabs>
          <w:tab w:val="left" w:pos="3730"/>
        </w:tabs>
        <w:spacing w:before="0" w:after="145" w:line="220" w:lineRule="exact"/>
        <w:ind w:left="3380"/>
        <w:rPr>
          <w:sz w:val="24"/>
          <w:szCs w:val="24"/>
        </w:rPr>
      </w:pPr>
      <w:bookmarkStart w:id="3" w:name="bookmark3"/>
      <w:r w:rsidRPr="004B61CA">
        <w:rPr>
          <w:sz w:val="24"/>
          <w:szCs w:val="24"/>
        </w:rPr>
        <w:t>Права и обязанности сторон</w:t>
      </w:r>
      <w:bookmarkEnd w:id="3"/>
    </w:p>
    <w:p w14:paraId="64588F55" w14:textId="77777777" w:rsidR="007466AB" w:rsidRPr="004B61CA" w:rsidRDefault="0090707A">
      <w:pPr>
        <w:pStyle w:val="20"/>
        <w:numPr>
          <w:ilvl w:val="1"/>
          <w:numId w:val="1"/>
        </w:numPr>
        <w:shd w:val="clear" w:color="auto" w:fill="auto"/>
        <w:tabs>
          <w:tab w:val="left" w:pos="942"/>
        </w:tabs>
        <w:spacing w:before="0" w:after="0" w:line="274" w:lineRule="exact"/>
        <w:ind w:firstLine="460"/>
        <w:rPr>
          <w:sz w:val="24"/>
          <w:szCs w:val="24"/>
        </w:rPr>
      </w:pPr>
      <w:r w:rsidRPr="004B61CA">
        <w:rPr>
          <w:rStyle w:val="21"/>
          <w:sz w:val="24"/>
          <w:szCs w:val="24"/>
        </w:rPr>
        <w:t xml:space="preserve">Исполнитель </w:t>
      </w:r>
      <w:r w:rsidRPr="004B61CA">
        <w:rPr>
          <w:sz w:val="24"/>
          <w:szCs w:val="24"/>
        </w:rPr>
        <w:t>обязан выполнить работы, обусловленные Договором.</w:t>
      </w:r>
    </w:p>
    <w:p w14:paraId="347F9DA6" w14:textId="77777777" w:rsidR="007466AB" w:rsidRPr="004B61CA" w:rsidRDefault="0090707A">
      <w:pPr>
        <w:pStyle w:val="20"/>
        <w:numPr>
          <w:ilvl w:val="1"/>
          <w:numId w:val="1"/>
        </w:numPr>
        <w:shd w:val="clear" w:color="auto" w:fill="auto"/>
        <w:tabs>
          <w:tab w:val="left" w:pos="942"/>
        </w:tabs>
        <w:spacing w:before="0" w:after="0" w:line="274" w:lineRule="exact"/>
        <w:ind w:firstLine="460"/>
        <w:rPr>
          <w:sz w:val="24"/>
          <w:szCs w:val="24"/>
        </w:rPr>
      </w:pPr>
      <w:r w:rsidRPr="004B61CA">
        <w:rPr>
          <w:rStyle w:val="21"/>
          <w:sz w:val="24"/>
          <w:szCs w:val="24"/>
        </w:rPr>
        <w:t xml:space="preserve">Исполнитель </w:t>
      </w:r>
      <w:r w:rsidRPr="004B61CA">
        <w:rPr>
          <w:sz w:val="24"/>
          <w:szCs w:val="24"/>
        </w:rPr>
        <w:t>обязан предоставить Заказчику результаты исследования (протоколы).</w:t>
      </w:r>
    </w:p>
    <w:p w14:paraId="1ECFC71E" w14:textId="2E4B9EEE" w:rsidR="007466AB" w:rsidRPr="004B61CA" w:rsidRDefault="0090707A">
      <w:pPr>
        <w:pStyle w:val="20"/>
        <w:numPr>
          <w:ilvl w:val="1"/>
          <w:numId w:val="1"/>
        </w:numPr>
        <w:shd w:val="clear" w:color="auto" w:fill="auto"/>
        <w:tabs>
          <w:tab w:val="left" w:pos="837"/>
        </w:tabs>
        <w:spacing w:before="0" w:after="0" w:line="274" w:lineRule="exact"/>
        <w:ind w:firstLine="460"/>
        <w:rPr>
          <w:sz w:val="24"/>
          <w:szCs w:val="24"/>
        </w:rPr>
      </w:pPr>
      <w:r w:rsidRPr="004B61CA">
        <w:rPr>
          <w:rStyle w:val="21"/>
          <w:sz w:val="24"/>
          <w:szCs w:val="24"/>
        </w:rPr>
        <w:t xml:space="preserve">Заказчик </w:t>
      </w:r>
      <w:r w:rsidRPr="004B61CA">
        <w:rPr>
          <w:sz w:val="24"/>
          <w:szCs w:val="24"/>
        </w:rPr>
        <w:t>обязуется передать пробы воды в лаб</w:t>
      </w:r>
      <w:r w:rsidR="00B319A1">
        <w:rPr>
          <w:sz w:val="24"/>
          <w:szCs w:val="24"/>
        </w:rPr>
        <w:t>ораторию Исполнителя в течении 5</w:t>
      </w:r>
      <w:r w:rsidRPr="004B61CA">
        <w:rPr>
          <w:sz w:val="24"/>
          <w:szCs w:val="24"/>
        </w:rPr>
        <w:t>0 календарных дней с момента подписания договора.</w:t>
      </w:r>
    </w:p>
    <w:p w14:paraId="24168D43" w14:textId="3E219FF9" w:rsidR="007466AB" w:rsidRPr="004B61CA" w:rsidRDefault="0090707A">
      <w:pPr>
        <w:pStyle w:val="20"/>
        <w:numPr>
          <w:ilvl w:val="2"/>
          <w:numId w:val="1"/>
        </w:numPr>
        <w:shd w:val="clear" w:color="auto" w:fill="auto"/>
        <w:tabs>
          <w:tab w:val="left" w:pos="1019"/>
        </w:tabs>
        <w:spacing w:before="0" w:after="0" w:line="274" w:lineRule="exact"/>
        <w:ind w:firstLine="460"/>
        <w:rPr>
          <w:sz w:val="24"/>
          <w:szCs w:val="24"/>
        </w:rPr>
      </w:pPr>
      <w:r w:rsidRPr="004B61CA">
        <w:rPr>
          <w:sz w:val="24"/>
          <w:szCs w:val="24"/>
        </w:rPr>
        <w:t>В случае не предоставления проб воды в лаб</w:t>
      </w:r>
      <w:r w:rsidR="00B319A1">
        <w:rPr>
          <w:sz w:val="24"/>
          <w:szCs w:val="24"/>
        </w:rPr>
        <w:t>ораторию Исполнителя в течении 5</w:t>
      </w:r>
      <w:bookmarkStart w:id="4" w:name="_GoBack"/>
      <w:bookmarkEnd w:id="4"/>
      <w:r w:rsidRPr="004B61CA">
        <w:rPr>
          <w:sz w:val="24"/>
          <w:szCs w:val="24"/>
        </w:rPr>
        <w:t>0 календарных дней, выдача результатов работ продлеваются на количество дней задержки доставки проб.</w:t>
      </w:r>
    </w:p>
    <w:p w14:paraId="10360222" w14:textId="77777777" w:rsidR="007466AB" w:rsidRPr="004B61CA" w:rsidRDefault="0090707A">
      <w:pPr>
        <w:pStyle w:val="20"/>
        <w:numPr>
          <w:ilvl w:val="1"/>
          <w:numId w:val="1"/>
        </w:numPr>
        <w:shd w:val="clear" w:color="auto" w:fill="auto"/>
        <w:tabs>
          <w:tab w:val="left" w:pos="837"/>
        </w:tabs>
        <w:spacing w:before="0" w:after="0" w:line="274" w:lineRule="exact"/>
        <w:ind w:firstLine="460"/>
        <w:rPr>
          <w:sz w:val="24"/>
          <w:szCs w:val="24"/>
        </w:rPr>
      </w:pPr>
      <w:r w:rsidRPr="004B61CA">
        <w:rPr>
          <w:rStyle w:val="21"/>
          <w:sz w:val="24"/>
          <w:szCs w:val="24"/>
        </w:rPr>
        <w:t xml:space="preserve">Заказчик </w:t>
      </w:r>
      <w:r w:rsidRPr="004B61CA">
        <w:rPr>
          <w:sz w:val="24"/>
          <w:szCs w:val="24"/>
        </w:rPr>
        <w:t>обязуется принять и оплатить выполненные работы (оказанные услуги), в порядке и в сроки, предусмотренные настоящим Договором.</w:t>
      </w:r>
    </w:p>
    <w:p w14:paraId="02FC8E13" w14:textId="77777777" w:rsidR="007466AB" w:rsidRPr="004B61CA" w:rsidRDefault="0090707A">
      <w:pPr>
        <w:pStyle w:val="20"/>
        <w:numPr>
          <w:ilvl w:val="1"/>
          <w:numId w:val="1"/>
        </w:numPr>
        <w:shd w:val="clear" w:color="auto" w:fill="auto"/>
        <w:tabs>
          <w:tab w:val="left" w:pos="942"/>
        </w:tabs>
        <w:spacing w:before="0" w:after="0" w:line="274" w:lineRule="exact"/>
        <w:ind w:firstLine="460"/>
        <w:rPr>
          <w:sz w:val="24"/>
          <w:szCs w:val="24"/>
        </w:rPr>
      </w:pPr>
      <w:r w:rsidRPr="004B61CA">
        <w:rPr>
          <w:rStyle w:val="21"/>
          <w:sz w:val="24"/>
          <w:szCs w:val="24"/>
        </w:rPr>
        <w:t xml:space="preserve">Заказчик </w:t>
      </w:r>
      <w:r w:rsidRPr="004B61CA">
        <w:rPr>
          <w:sz w:val="24"/>
          <w:szCs w:val="24"/>
        </w:rPr>
        <w:t>имеет право:</w:t>
      </w:r>
    </w:p>
    <w:p w14:paraId="2DE31977" w14:textId="77777777" w:rsidR="007466AB" w:rsidRPr="004B61CA" w:rsidRDefault="0090707A">
      <w:pPr>
        <w:pStyle w:val="20"/>
        <w:numPr>
          <w:ilvl w:val="0"/>
          <w:numId w:val="2"/>
        </w:numPr>
        <w:shd w:val="clear" w:color="auto" w:fill="auto"/>
        <w:tabs>
          <w:tab w:val="left" w:pos="635"/>
        </w:tabs>
        <w:spacing w:before="0" w:after="0" w:line="274" w:lineRule="exact"/>
        <w:ind w:firstLine="460"/>
        <w:rPr>
          <w:sz w:val="24"/>
          <w:szCs w:val="24"/>
        </w:rPr>
      </w:pPr>
      <w:r w:rsidRPr="004B61CA">
        <w:rPr>
          <w:sz w:val="24"/>
          <w:szCs w:val="24"/>
        </w:rPr>
        <w:t>осуществлять контроль за выполнением объема работ по условиям настоящего Договора;</w:t>
      </w:r>
    </w:p>
    <w:p w14:paraId="7C54A44D" w14:textId="77777777" w:rsidR="007466AB" w:rsidRPr="004B61CA" w:rsidRDefault="0090707A">
      <w:pPr>
        <w:pStyle w:val="20"/>
        <w:numPr>
          <w:ilvl w:val="0"/>
          <w:numId w:val="2"/>
        </w:numPr>
        <w:shd w:val="clear" w:color="auto" w:fill="auto"/>
        <w:tabs>
          <w:tab w:val="left" w:pos="673"/>
        </w:tabs>
        <w:spacing w:before="0" w:after="283" w:line="274" w:lineRule="exact"/>
        <w:ind w:firstLine="460"/>
        <w:rPr>
          <w:sz w:val="24"/>
          <w:szCs w:val="24"/>
        </w:rPr>
      </w:pPr>
      <w:r w:rsidRPr="004B61CA">
        <w:rPr>
          <w:sz w:val="24"/>
          <w:szCs w:val="24"/>
        </w:rPr>
        <w:t>получать консультации по вопросам, возникающим в процессе проведения измерений.</w:t>
      </w:r>
    </w:p>
    <w:p w14:paraId="5630060C" w14:textId="77777777" w:rsidR="007466AB" w:rsidRPr="004B61CA" w:rsidRDefault="0090707A">
      <w:pPr>
        <w:pStyle w:val="30"/>
        <w:keepNext/>
        <w:keepLines/>
        <w:numPr>
          <w:ilvl w:val="0"/>
          <w:numId w:val="1"/>
        </w:numPr>
        <w:shd w:val="clear" w:color="auto" w:fill="auto"/>
        <w:tabs>
          <w:tab w:val="left" w:pos="1766"/>
        </w:tabs>
        <w:spacing w:before="0" w:after="145" w:line="220" w:lineRule="exact"/>
        <w:ind w:left="1420"/>
        <w:rPr>
          <w:sz w:val="24"/>
          <w:szCs w:val="24"/>
        </w:rPr>
      </w:pPr>
      <w:bookmarkStart w:id="5" w:name="bookmark4"/>
      <w:r w:rsidRPr="004B61CA">
        <w:rPr>
          <w:sz w:val="24"/>
          <w:szCs w:val="24"/>
        </w:rPr>
        <w:t>Размер и порядок оплаты услуг, порядок сдачи и приемки работ</w:t>
      </w:r>
      <w:bookmarkEnd w:id="5"/>
    </w:p>
    <w:p w14:paraId="0B64DFBE" w14:textId="77777777" w:rsidR="007466AB" w:rsidRPr="004B61CA" w:rsidRDefault="0090707A">
      <w:pPr>
        <w:pStyle w:val="20"/>
        <w:numPr>
          <w:ilvl w:val="1"/>
          <w:numId w:val="1"/>
        </w:numPr>
        <w:shd w:val="clear" w:color="auto" w:fill="auto"/>
        <w:tabs>
          <w:tab w:val="left" w:pos="837"/>
        </w:tabs>
        <w:spacing w:before="0" w:after="0" w:line="274" w:lineRule="exact"/>
        <w:ind w:firstLine="460"/>
        <w:rPr>
          <w:sz w:val="24"/>
          <w:szCs w:val="24"/>
        </w:rPr>
      </w:pPr>
      <w:r w:rsidRPr="004B61CA">
        <w:rPr>
          <w:sz w:val="24"/>
          <w:szCs w:val="24"/>
        </w:rPr>
        <w:t>Исполнитель проводит работы по лабораторно-инструментальным исследованиям, в соответствии с Приложением № 1 к настоящему Договору.</w:t>
      </w:r>
    </w:p>
    <w:p w14:paraId="37E82649" w14:textId="77777777" w:rsidR="007466AB" w:rsidRPr="004B61CA" w:rsidRDefault="0090707A">
      <w:pPr>
        <w:pStyle w:val="20"/>
        <w:numPr>
          <w:ilvl w:val="1"/>
          <w:numId w:val="1"/>
        </w:numPr>
        <w:shd w:val="clear" w:color="auto" w:fill="auto"/>
        <w:tabs>
          <w:tab w:val="left" w:pos="837"/>
        </w:tabs>
        <w:spacing w:before="0" w:after="0" w:line="274" w:lineRule="exact"/>
        <w:ind w:firstLine="460"/>
        <w:rPr>
          <w:sz w:val="24"/>
          <w:szCs w:val="24"/>
        </w:rPr>
      </w:pPr>
      <w:r w:rsidRPr="004B61CA">
        <w:rPr>
          <w:sz w:val="24"/>
          <w:szCs w:val="24"/>
        </w:rPr>
        <w:t>Стоимость работ по наст</w:t>
      </w:r>
      <w:r w:rsidR="00856D64" w:rsidRPr="004B61CA">
        <w:rPr>
          <w:sz w:val="24"/>
          <w:szCs w:val="24"/>
        </w:rPr>
        <w:t>оящему Договору составляет ____________</w:t>
      </w:r>
      <w:r w:rsidRPr="004B61CA">
        <w:rPr>
          <w:rStyle w:val="22"/>
          <w:sz w:val="24"/>
          <w:szCs w:val="24"/>
        </w:rPr>
        <w:t xml:space="preserve"> рублей</w:t>
      </w:r>
      <w:r w:rsidRPr="00F65CAF">
        <w:rPr>
          <w:rStyle w:val="22"/>
          <w:sz w:val="24"/>
          <w:szCs w:val="24"/>
          <w:u w:val="none"/>
        </w:rPr>
        <w:t xml:space="preserve"> </w:t>
      </w:r>
      <w:r w:rsidR="00856D64" w:rsidRPr="00F65CAF">
        <w:rPr>
          <w:rStyle w:val="22"/>
          <w:sz w:val="24"/>
          <w:szCs w:val="24"/>
          <w:u w:val="none"/>
        </w:rPr>
        <w:t>________</w:t>
      </w:r>
      <w:r w:rsidRPr="004B61CA">
        <w:rPr>
          <w:rStyle w:val="22"/>
          <w:sz w:val="24"/>
          <w:szCs w:val="24"/>
        </w:rPr>
        <w:t xml:space="preserve"> копеек</w:t>
      </w:r>
      <w:r w:rsidR="00E357B7">
        <w:rPr>
          <w:rStyle w:val="22"/>
          <w:sz w:val="24"/>
          <w:szCs w:val="24"/>
        </w:rPr>
        <w:t>, в том числе</w:t>
      </w:r>
      <w:r w:rsidRPr="004B61CA">
        <w:rPr>
          <w:rStyle w:val="22"/>
          <w:sz w:val="24"/>
          <w:szCs w:val="24"/>
        </w:rPr>
        <w:t xml:space="preserve"> НДС.</w:t>
      </w:r>
    </w:p>
    <w:p w14:paraId="60118314" w14:textId="77777777" w:rsidR="007466AB" w:rsidRPr="004B61CA" w:rsidRDefault="0090707A">
      <w:pPr>
        <w:pStyle w:val="20"/>
        <w:numPr>
          <w:ilvl w:val="1"/>
          <w:numId w:val="1"/>
        </w:numPr>
        <w:shd w:val="clear" w:color="auto" w:fill="auto"/>
        <w:tabs>
          <w:tab w:val="left" w:pos="847"/>
        </w:tabs>
        <w:spacing w:before="0" w:after="0" w:line="274" w:lineRule="exact"/>
        <w:ind w:firstLine="460"/>
        <w:rPr>
          <w:sz w:val="24"/>
          <w:szCs w:val="24"/>
        </w:rPr>
      </w:pPr>
      <w:r w:rsidRPr="004B61CA">
        <w:rPr>
          <w:sz w:val="24"/>
          <w:szCs w:val="24"/>
        </w:rPr>
        <w:t>Заказчик производит оплату в полном объеме в безналичной форме по факту выполнения работ, путем перечисления денежных средств на лицевой счет Исполнителя в течение 10 (десяти) календарных дней со дня подписания сторонами акта выполненных работ без замечаний и получения Заказчиком результатов исследования.</w:t>
      </w:r>
    </w:p>
    <w:p w14:paraId="1ADE77D3" w14:textId="77777777" w:rsidR="007466AB" w:rsidRPr="004B61CA" w:rsidRDefault="0090707A">
      <w:pPr>
        <w:pStyle w:val="20"/>
        <w:numPr>
          <w:ilvl w:val="1"/>
          <w:numId w:val="1"/>
        </w:numPr>
        <w:shd w:val="clear" w:color="auto" w:fill="auto"/>
        <w:tabs>
          <w:tab w:val="left" w:pos="984"/>
        </w:tabs>
        <w:spacing w:before="0" w:after="0" w:line="274" w:lineRule="exact"/>
        <w:ind w:firstLine="460"/>
        <w:rPr>
          <w:sz w:val="24"/>
          <w:szCs w:val="24"/>
        </w:rPr>
      </w:pPr>
      <w:r w:rsidRPr="004B61CA">
        <w:rPr>
          <w:sz w:val="24"/>
          <w:szCs w:val="24"/>
        </w:rPr>
        <w:t xml:space="preserve">Заказчик подписывает акт оказанных услуг в течение 10 дней с момента предъявления работ. Если по истечении 10 дней Заказчик не направил в адрес, заверенный подписью руководителя и печатью организации акт оказанных услуг, либо не представил Исполнителю </w:t>
      </w:r>
    </w:p>
    <w:p w14:paraId="63A7A028" w14:textId="77777777" w:rsidR="007466AB" w:rsidRPr="004B61CA" w:rsidRDefault="00993AA5">
      <w:pPr>
        <w:pStyle w:val="20"/>
        <w:shd w:val="clear" w:color="auto" w:fill="auto"/>
        <w:spacing w:before="0" w:after="0" w:line="274" w:lineRule="exact"/>
        <w:rPr>
          <w:sz w:val="24"/>
          <w:szCs w:val="24"/>
        </w:rPr>
      </w:pPr>
      <w:r w:rsidRPr="004B61CA">
        <w:rPr>
          <w:sz w:val="24"/>
          <w:szCs w:val="24"/>
        </w:rPr>
        <w:t xml:space="preserve">письменного обоснования об отказе </w:t>
      </w:r>
      <w:r w:rsidRPr="004B61CA">
        <w:rPr>
          <w:rStyle w:val="24"/>
          <w:sz w:val="24"/>
          <w:szCs w:val="24"/>
        </w:rPr>
        <w:t xml:space="preserve">принятия </w:t>
      </w:r>
      <w:r w:rsidRPr="004B61CA">
        <w:rPr>
          <w:rStyle w:val="25"/>
          <w:sz w:val="24"/>
          <w:szCs w:val="24"/>
        </w:rPr>
        <w:t>оказанных услуг, то указанный</w:t>
      </w:r>
      <w:r w:rsidRPr="004B61CA">
        <w:rPr>
          <w:sz w:val="24"/>
          <w:szCs w:val="24"/>
        </w:rPr>
        <w:t xml:space="preserve"> </w:t>
      </w:r>
      <w:r w:rsidR="0090707A" w:rsidRPr="004B61CA">
        <w:rPr>
          <w:sz w:val="24"/>
          <w:szCs w:val="24"/>
        </w:rPr>
        <w:t xml:space="preserve">акт считается подписанным обеими сторонами и </w:t>
      </w:r>
      <w:r w:rsidR="0090707A" w:rsidRPr="004B61CA">
        <w:rPr>
          <w:rStyle w:val="21"/>
          <w:sz w:val="24"/>
          <w:szCs w:val="24"/>
        </w:rPr>
        <w:t xml:space="preserve">Заказчик </w:t>
      </w:r>
      <w:r w:rsidR="0090707A" w:rsidRPr="004B61CA">
        <w:rPr>
          <w:sz w:val="24"/>
          <w:szCs w:val="24"/>
        </w:rPr>
        <w:t xml:space="preserve">не имеет претензий к </w:t>
      </w:r>
      <w:r w:rsidR="0090707A" w:rsidRPr="004B61CA">
        <w:rPr>
          <w:rStyle w:val="21"/>
          <w:sz w:val="24"/>
          <w:szCs w:val="24"/>
        </w:rPr>
        <w:t xml:space="preserve">Исполнителю </w:t>
      </w:r>
      <w:r w:rsidR="0090707A" w:rsidRPr="004B61CA">
        <w:rPr>
          <w:sz w:val="24"/>
          <w:szCs w:val="24"/>
        </w:rPr>
        <w:t>по качеству оказанных услуг.</w:t>
      </w:r>
    </w:p>
    <w:p w14:paraId="30B81BD0" w14:textId="77777777" w:rsidR="007466AB" w:rsidRPr="004B61CA" w:rsidRDefault="0090707A">
      <w:pPr>
        <w:pStyle w:val="20"/>
        <w:numPr>
          <w:ilvl w:val="1"/>
          <w:numId w:val="1"/>
        </w:numPr>
        <w:shd w:val="clear" w:color="auto" w:fill="auto"/>
        <w:tabs>
          <w:tab w:val="left" w:pos="848"/>
        </w:tabs>
        <w:spacing w:before="0" w:after="283" w:line="274" w:lineRule="exact"/>
        <w:ind w:firstLine="420"/>
        <w:rPr>
          <w:sz w:val="24"/>
          <w:szCs w:val="24"/>
        </w:rPr>
      </w:pPr>
      <w:r w:rsidRPr="004B61CA">
        <w:rPr>
          <w:sz w:val="24"/>
          <w:szCs w:val="24"/>
        </w:rPr>
        <w:t xml:space="preserve">Цена, по которой </w:t>
      </w:r>
      <w:r w:rsidRPr="004B61CA">
        <w:rPr>
          <w:rStyle w:val="21"/>
          <w:sz w:val="24"/>
          <w:szCs w:val="24"/>
        </w:rPr>
        <w:t xml:space="preserve">Заказчиком </w:t>
      </w:r>
      <w:r w:rsidRPr="004B61CA">
        <w:rPr>
          <w:sz w:val="24"/>
          <w:szCs w:val="24"/>
        </w:rPr>
        <w:t>производится оплата в порядке настоящего договора, является твердой и не может поменяться в ходе его исполнения. Оплата оказываемых услуг осуществляется по цене, установленной договором.</w:t>
      </w:r>
    </w:p>
    <w:p w14:paraId="220FC904" w14:textId="77777777" w:rsidR="007466AB" w:rsidRPr="004B61CA" w:rsidRDefault="0090707A">
      <w:pPr>
        <w:pStyle w:val="30"/>
        <w:keepNext/>
        <w:keepLines/>
        <w:numPr>
          <w:ilvl w:val="0"/>
          <w:numId w:val="1"/>
        </w:numPr>
        <w:shd w:val="clear" w:color="auto" w:fill="auto"/>
        <w:tabs>
          <w:tab w:val="left" w:pos="3910"/>
        </w:tabs>
        <w:spacing w:before="0" w:after="150" w:line="220" w:lineRule="exact"/>
        <w:ind w:left="3560"/>
        <w:rPr>
          <w:sz w:val="24"/>
          <w:szCs w:val="24"/>
        </w:rPr>
      </w:pPr>
      <w:bookmarkStart w:id="6" w:name="bookmark5"/>
      <w:r w:rsidRPr="004B61CA">
        <w:rPr>
          <w:sz w:val="24"/>
          <w:szCs w:val="24"/>
        </w:rPr>
        <w:lastRenderedPageBreak/>
        <w:t>Ответственность сторон</w:t>
      </w:r>
      <w:bookmarkEnd w:id="6"/>
    </w:p>
    <w:p w14:paraId="529F58BF" w14:textId="77777777" w:rsidR="007466AB" w:rsidRPr="004B61CA" w:rsidRDefault="0090707A">
      <w:pPr>
        <w:pStyle w:val="20"/>
        <w:numPr>
          <w:ilvl w:val="1"/>
          <w:numId w:val="1"/>
        </w:numPr>
        <w:shd w:val="clear" w:color="auto" w:fill="auto"/>
        <w:tabs>
          <w:tab w:val="left" w:pos="848"/>
        </w:tabs>
        <w:spacing w:before="0" w:after="0" w:line="274" w:lineRule="exact"/>
        <w:ind w:firstLine="420"/>
        <w:rPr>
          <w:sz w:val="24"/>
          <w:szCs w:val="24"/>
        </w:rPr>
      </w:pPr>
      <w:r w:rsidRPr="004B61CA">
        <w:rPr>
          <w:sz w:val="24"/>
          <w:szCs w:val="24"/>
        </w:rPr>
        <w:t>За нарушение срока оказания услуг, неисполнение денежного обязательства, просрочку оплаты услуг, стороны несут ответственность в соответствии с действующим законодательством РФ.</w:t>
      </w:r>
    </w:p>
    <w:p w14:paraId="461C7D5D" w14:textId="77777777" w:rsidR="007466AB" w:rsidRPr="004B61CA" w:rsidRDefault="0090707A">
      <w:pPr>
        <w:pStyle w:val="20"/>
        <w:numPr>
          <w:ilvl w:val="1"/>
          <w:numId w:val="1"/>
        </w:numPr>
        <w:shd w:val="clear" w:color="auto" w:fill="auto"/>
        <w:tabs>
          <w:tab w:val="left" w:pos="848"/>
        </w:tabs>
        <w:spacing w:before="0" w:after="0" w:line="274" w:lineRule="exact"/>
        <w:ind w:firstLine="420"/>
        <w:rPr>
          <w:sz w:val="24"/>
          <w:szCs w:val="24"/>
        </w:rPr>
      </w:pPr>
      <w:r w:rsidRPr="004B61CA">
        <w:rPr>
          <w:sz w:val="24"/>
          <w:szCs w:val="24"/>
        </w:rPr>
        <w:t>Любые споры, которые могут возникать по настоящему Договору или в связи с ним, если они не разрешаются путем переговоров, подлежат рассмотрению в Арбитражном суде в установленном порядке по месту нахождения ответчика.</w:t>
      </w:r>
    </w:p>
    <w:p w14:paraId="4E023ACA" w14:textId="77777777" w:rsidR="007466AB" w:rsidRPr="004B61CA" w:rsidRDefault="0090707A">
      <w:pPr>
        <w:pStyle w:val="20"/>
        <w:numPr>
          <w:ilvl w:val="1"/>
          <w:numId w:val="1"/>
        </w:numPr>
        <w:shd w:val="clear" w:color="auto" w:fill="auto"/>
        <w:tabs>
          <w:tab w:val="left" w:pos="848"/>
        </w:tabs>
        <w:spacing w:before="0" w:after="523" w:line="274" w:lineRule="exact"/>
        <w:ind w:firstLine="420"/>
        <w:rPr>
          <w:sz w:val="24"/>
          <w:szCs w:val="24"/>
        </w:rPr>
      </w:pPr>
      <w:r w:rsidRPr="004B61CA">
        <w:rPr>
          <w:sz w:val="24"/>
          <w:szCs w:val="24"/>
        </w:rPr>
        <w:t>Стороны освобождаются от ответственности, если неисполнение/ненадлежащее исполнение обязательств по договору явилось следствием непреодолимой силы (наводнение, пожар, землетрясение и т.д.).</w:t>
      </w:r>
    </w:p>
    <w:p w14:paraId="469647B3" w14:textId="77777777" w:rsidR="007466AB" w:rsidRPr="004B61CA" w:rsidRDefault="0090707A">
      <w:pPr>
        <w:pStyle w:val="30"/>
        <w:keepNext/>
        <w:keepLines/>
        <w:numPr>
          <w:ilvl w:val="0"/>
          <w:numId w:val="1"/>
        </w:numPr>
        <w:shd w:val="clear" w:color="auto" w:fill="auto"/>
        <w:tabs>
          <w:tab w:val="left" w:pos="3618"/>
        </w:tabs>
        <w:spacing w:before="0" w:after="260" w:line="220" w:lineRule="exact"/>
        <w:ind w:left="3320"/>
        <w:rPr>
          <w:sz w:val="24"/>
          <w:szCs w:val="24"/>
        </w:rPr>
      </w:pPr>
      <w:bookmarkStart w:id="7" w:name="bookmark6"/>
      <w:r w:rsidRPr="004B61CA">
        <w:rPr>
          <w:sz w:val="24"/>
          <w:szCs w:val="24"/>
        </w:rPr>
        <w:t>Антикоррупционные условия</w:t>
      </w:r>
      <w:bookmarkEnd w:id="7"/>
    </w:p>
    <w:p w14:paraId="0E498296" w14:textId="77777777" w:rsidR="007466AB" w:rsidRPr="004B61CA" w:rsidRDefault="0090707A">
      <w:pPr>
        <w:pStyle w:val="20"/>
        <w:shd w:val="clear" w:color="auto" w:fill="auto"/>
        <w:spacing w:before="0" w:after="0" w:line="274" w:lineRule="exact"/>
        <w:ind w:firstLine="420"/>
        <w:rPr>
          <w:sz w:val="24"/>
          <w:szCs w:val="24"/>
        </w:rPr>
      </w:pPr>
      <w:r w:rsidRPr="004B61CA">
        <w:rPr>
          <w:sz w:val="24"/>
          <w:szCs w:val="24"/>
        </w:rPr>
        <w:t>5.1. Стороны в рамках всех договорных отношений, возникших с момента заключения Договора, соблюдают антикоррупционное законодательство РФ, обеспечивают со своей стороны и со стороны своих аффилированных лиц, работников, сотрудников запрет действий, квалифицируемых законодательством как дача и (или) получение взятки, коммерческий подкуп, а также действий, направленных и/или связанных с нарушением требований применимого законодательства и международных актов о противодействии и борьбе с коррупцией, о противодействии легализации (отмыванию) доходов, полученных преступным путем, в том числе, но не ограничиваясь:</w:t>
      </w:r>
    </w:p>
    <w:p w14:paraId="35235ED4" w14:textId="77777777" w:rsidR="007466AB" w:rsidRPr="004B61CA" w:rsidRDefault="0090707A">
      <w:pPr>
        <w:pStyle w:val="20"/>
        <w:numPr>
          <w:ilvl w:val="0"/>
          <w:numId w:val="2"/>
        </w:numPr>
        <w:shd w:val="clear" w:color="auto" w:fill="auto"/>
        <w:tabs>
          <w:tab w:val="left" w:pos="701"/>
        </w:tabs>
        <w:spacing w:before="0" w:after="0" w:line="274" w:lineRule="exact"/>
        <w:rPr>
          <w:sz w:val="24"/>
          <w:szCs w:val="24"/>
        </w:rPr>
      </w:pPr>
      <w:r w:rsidRPr="004B61CA">
        <w:rPr>
          <w:sz w:val="24"/>
          <w:szCs w:val="24"/>
        </w:rPr>
        <w:t>запрет предложения или предоставления, а также запрет давать согласие на предложение или предоставление каких-либо коррупционных выплат (денежных средств, ценных бумаг, ценных подарков, иного имущества или имущественных прав и т.п.) любым сотрудникам Сторон;</w:t>
      </w:r>
    </w:p>
    <w:p w14:paraId="28F9B68C" w14:textId="77777777" w:rsidR="007466AB" w:rsidRPr="004B61CA" w:rsidRDefault="0090707A">
      <w:pPr>
        <w:pStyle w:val="20"/>
        <w:numPr>
          <w:ilvl w:val="0"/>
          <w:numId w:val="2"/>
        </w:numPr>
        <w:shd w:val="clear" w:color="auto" w:fill="auto"/>
        <w:tabs>
          <w:tab w:val="left" w:pos="701"/>
        </w:tabs>
        <w:spacing w:before="0" w:after="0" w:line="274" w:lineRule="exact"/>
        <w:rPr>
          <w:sz w:val="24"/>
          <w:szCs w:val="24"/>
        </w:rPr>
      </w:pPr>
      <w:r w:rsidRPr="004B61CA">
        <w:rPr>
          <w:sz w:val="24"/>
          <w:szCs w:val="24"/>
        </w:rPr>
        <w:t>запрет добиваться получения, принимать или соглашаться принять от любого сотрудника Сторон какие-либо коррупционные выплаты (денежные средства, ценные подарки, иное имущество или имущественные права и т.п.);</w:t>
      </w:r>
    </w:p>
    <w:p w14:paraId="0EDCCFEF" w14:textId="77777777" w:rsidR="007466AB" w:rsidRPr="004B61CA" w:rsidRDefault="0090707A">
      <w:pPr>
        <w:pStyle w:val="20"/>
        <w:numPr>
          <w:ilvl w:val="0"/>
          <w:numId w:val="2"/>
        </w:numPr>
        <w:shd w:val="clear" w:color="auto" w:fill="auto"/>
        <w:tabs>
          <w:tab w:val="left" w:pos="212"/>
        </w:tabs>
        <w:spacing w:before="0" w:after="0" w:line="274" w:lineRule="exact"/>
        <w:rPr>
          <w:sz w:val="24"/>
          <w:szCs w:val="24"/>
        </w:rPr>
      </w:pPr>
      <w:r w:rsidRPr="004B61CA">
        <w:rPr>
          <w:sz w:val="24"/>
          <w:szCs w:val="24"/>
        </w:rPr>
        <w:t>запрет предложения или предоставления каких-либо коррупционных выплат (денежных средств, ценных бумаг, ценных подарков, иного имущества или имущественных прав и т.п.) любым третьим лицам, в том числе, но не ограничиваясь, государственным и (или) муниципальным служащим, в целях получения какого-либо приоритета в отношениях с государственным и (или) муниципальными органами ввиду необходимости исполнения своих обязательств в рамках заключенных Сторонами договоров.</w:t>
      </w:r>
    </w:p>
    <w:p w14:paraId="4821CAB5" w14:textId="77777777" w:rsidR="007466AB" w:rsidRPr="004B61CA" w:rsidRDefault="003652D3">
      <w:pPr>
        <w:pStyle w:val="20"/>
        <w:shd w:val="clear" w:color="auto" w:fill="auto"/>
        <w:spacing w:before="0" w:after="0" w:line="274" w:lineRule="exact"/>
        <w:ind w:firstLine="42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90707A" w:rsidRPr="004B61CA">
        <w:rPr>
          <w:sz w:val="24"/>
          <w:szCs w:val="24"/>
        </w:rPr>
        <w:t>В случае возникновения у Стороны подозрений, что произошло или может произойти нарушение каких-либо положений настоящего пункта, соответствующая Сторона обязуется незамедлительно уведомить другую Сторону в письменной форме и оказать содействие в установлении конкретных фактов или предоставить материалы, достоверно подтверждающие или дающие основание предполагать, что произошло или может произойти нарушение каких- либо положений настоящего пункта,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536A5526" w14:textId="77777777" w:rsidR="007466AB" w:rsidRDefault="00493C64">
      <w:pPr>
        <w:pStyle w:val="20"/>
        <w:shd w:val="clear" w:color="auto" w:fill="auto"/>
        <w:spacing w:before="0" w:after="0" w:line="274" w:lineRule="exact"/>
        <w:ind w:firstLine="420"/>
        <w:rPr>
          <w:rStyle w:val="24"/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90707A" w:rsidRPr="004B61CA">
        <w:rPr>
          <w:sz w:val="24"/>
          <w:szCs w:val="24"/>
        </w:rPr>
        <w:t xml:space="preserve">В случаях, предусмотренных законодательством Российской Федерации, Сторона имеет право в одностороннем порядке отказаться от исполнения Договора при нарушении другой Стороной требований применимого антикоррупционного </w:t>
      </w:r>
      <w:r w:rsidR="0090707A" w:rsidRPr="004B61CA">
        <w:rPr>
          <w:rStyle w:val="24"/>
          <w:sz w:val="24"/>
          <w:szCs w:val="24"/>
        </w:rPr>
        <w:t>законодательства».</w:t>
      </w:r>
    </w:p>
    <w:p w14:paraId="31517304" w14:textId="77777777" w:rsidR="007D1FFC" w:rsidRDefault="007D1FFC">
      <w:pPr>
        <w:pStyle w:val="20"/>
        <w:shd w:val="clear" w:color="auto" w:fill="auto"/>
        <w:spacing w:before="0" w:after="0" w:line="274" w:lineRule="exact"/>
        <w:ind w:firstLine="420"/>
        <w:rPr>
          <w:rStyle w:val="24"/>
          <w:sz w:val="24"/>
          <w:szCs w:val="24"/>
        </w:rPr>
      </w:pPr>
    </w:p>
    <w:p w14:paraId="1CB61C9F" w14:textId="77777777" w:rsidR="007D1FFC" w:rsidRDefault="007D1FFC">
      <w:pPr>
        <w:pStyle w:val="20"/>
        <w:shd w:val="clear" w:color="auto" w:fill="auto"/>
        <w:spacing w:before="0" w:after="0" w:line="274" w:lineRule="exact"/>
        <w:ind w:firstLine="420"/>
        <w:rPr>
          <w:rStyle w:val="24"/>
          <w:sz w:val="24"/>
          <w:szCs w:val="24"/>
        </w:rPr>
      </w:pPr>
    </w:p>
    <w:p w14:paraId="1174D422" w14:textId="77777777" w:rsidR="007D1FFC" w:rsidRDefault="007D1FFC">
      <w:pPr>
        <w:pStyle w:val="20"/>
        <w:shd w:val="clear" w:color="auto" w:fill="auto"/>
        <w:spacing w:before="0" w:after="0" w:line="274" w:lineRule="exact"/>
        <w:ind w:firstLine="420"/>
        <w:rPr>
          <w:rStyle w:val="24"/>
          <w:sz w:val="24"/>
          <w:szCs w:val="24"/>
        </w:rPr>
      </w:pPr>
    </w:p>
    <w:p w14:paraId="49FAE40F" w14:textId="77777777" w:rsidR="00493C64" w:rsidRPr="00166ECE" w:rsidRDefault="00493C64">
      <w:pPr>
        <w:pStyle w:val="20"/>
        <w:shd w:val="clear" w:color="auto" w:fill="auto"/>
        <w:spacing w:before="0" w:after="0" w:line="274" w:lineRule="exact"/>
        <w:ind w:firstLine="420"/>
        <w:rPr>
          <w:rStyle w:val="24"/>
          <w:b/>
          <w:sz w:val="24"/>
          <w:szCs w:val="24"/>
        </w:rPr>
      </w:pPr>
    </w:p>
    <w:p w14:paraId="390BE6C5" w14:textId="77777777" w:rsidR="00493C64" w:rsidRDefault="00166ECE" w:rsidP="007D1FFC">
      <w:pPr>
        <w:pStyle w:val="20"/>
        <w:numPr>
          <w:ilvl w:val="0"/>
          <w:numId w:val="1"/>
        </w:numPr>
        <w:shd w:val="clear" w:color="auto" w:fill="auto"/>
        <w:spacing w:before="0" w:after="0" w:line="274" w:lineRule="exact"/>
        <w:ind w:firstLine="420"/>
        <w:jc w:val="center"/>
        <w:rPr>
          <w:rStyle w:val="24"/>
          <w:b/>
          <w:sz w:val="24"/>
          <w:szCs w:val="24"/>
        </w:rPr>
      </w:pPr>
      <w:r w:rsidRPr="00166ECE">
        <w:rPr>
          <w:rStyle w:val="24"/>
          <w:b/>
          <w:sz w:val="24"/>
          <w:szCs w:val="24"/>
        </w:rPr>
        <w:t>Заключительные положения</w:t>
      </w:r>
    </w:p>
    <w:p w14:paraId="18A0ECCF" w14:textId="77777777" w:rsidR="00166ECE" w:rsidRPr="00166ECE" w:rsidRDefault="00166ECE" w:rsidP="00166ECE">
      <w:pPr>
        <w:pStyle w:val="20"/>
        <w:shd w:val="clear" w:color="auto" w:fill="auto"/>
        <w:spacing w:before="0" w:after="0" w:line="274" w:lineRule="exact"/>
        <w:ind w:firstLine="420"/>
        <w:jc w:val="center"/>
        <w:rPr>
          <w:b/>
          <w:sz w:val="24"/>
          <w:szCs w:val="24"/>
        </w:rPr>
      </w:pPr>
    </w:p>
    <w:p w14:paraId="70A9817C" w14:textId="77777777" w:rsidR="007466AB" w:rsidRPr="004B61CA" w:rsidRDefault="0090707A">
      <w:pPr>
        <w:pStyle w:val="20"/>
        <w:numPr>
          <w:ilvl w:val="0"/>
          <w:numId w:val="3"/>
        </w:numPr>
        <w:shd w:val="clear" w:color="auto" w:fill="auto"/>
        <w:tabs>
          <w:tab w:val="left" w:pos="854"/>
        </w:tabs>
        <w:spacing w:before="0" w:after="0" w:line="274" w:lineRule="exact"/>
        <w:ind w:firstLine="440"/>
        <w:rPr>
          <w:sz w:val="24"/>
          <w:szCs w:val="24"/>
        </w:rPr>
      </w:pPr>
      <w:r w:rsidRPr="004B61CA">
        <w:rPr>
          <w:sz w:val="24"/>
          <w:szCs w:val="24"/>
        </w:rPr>
        <w:t xml:space="preserve">Заказчик вправе отказаться от исполнения обязательств по настоящему Договору в одностороннем порядке, лишь при условии оплаты фактически понесенных </w:t>
      </w:r>
      <w:r w:rsidRPr="004B61CA">
        <w:rPr>
          <w:rStyle w:val="21"/>
          <w:sz w:val="24"/>
          <w:szCs w:val="24"/>
        </w:rPr>
        <w:t xml:space="preserve">Исполнителем </w:t>
      </w:r>
      <w:r w:rsidRPr="004B61CA">
        <w:rPr>
          <w:sz w:val="24"/>
          <w:szCs w:val="24"/>
        </w:rPr>
        <w:lastRenderedPageBreak/>
        <w:t>расходов.</w:t>
      </w:r>
    </w:p>
    <w:p w14:paraId="31D96C68" w14:textId="77777777" w:rsidR="007466AB" w:rsidRPr="004B61CA" w:rsidRDefault="0090707A">
      <w:pPr>
        <w:pStyle w:val="20"/>
        <w:shd w:val="clear" w:color="auto" w:fill="auto"/>
        <w:spacing w:before="0" w:after="0" w:line="274" w:lineRule="exact"/>
        <w:ind w:firstLine="440"/>
        <w:rPr>
          <w:sz w:val="24"/>
          <w:szCs w:val="24"/>
        </w:rPr>
      </w:pPr>
      <w:r w:rsidRPr="004B61CA">
        <w:rPr>
          <w:rStyle w:val="21"/>
          <w:sz w:val="24"/>
          <w:szCs w:val="24"/>
        </w:rPr>
        <w:t xml:space="preserve">Исполнитель </w:t>
      </w:r>
      <w:r w:rsidRPr="004B61CA">
        <w:rPr>
          <w:sz w:val="24"/>
          <w:szCs w:val="24"/>
        </w:rPr>
        <w:t xml:space="preserve">вправе отказаться от исполнения обязательств в одностороннем порядке, при условии возмещения </w:t>
      </w:r>
      <w:r w:rsidRPr="004B61CA">
        <w:rPr>
          <w:rStyle w:val="21"/>
          <w:sz w:val="24"/>
          <w:szCs w:val="24"/>
        </w:rPr>
        <w:t xml:space="preserve">Заказчику </w:t>
      </w:r>
      <w:r w:rsidRPr="004B61CA">
        <w:rPr>
          <w:sz w:val="24"/>
          <w:szCs w:val="24"/>
        </w:rPr>
        <w:t>убытков.</w:t>
      </w:r>
    </w:p>
    <w:p w14:paraId="7D209D15" w14:textId="77777777" w:rsidR="007466AB" w:rsidRPr="004B61CA" w:rsidRDefault="0090707A" w:rsidP="00E9513F">
      <w:pPr>
        <w:pStyle w:val="20"/>
        <w:numPr>
          <w:ilvl w:val="0"/>
          <w:numId w:val="3"/>
        </w:numPr>
        <w:shd w:val="clear" w:color="auto" w:fill="auto"/>
        <w:spacing w:before="0" w:after="0" w:line="274" w:lineRule="exact"/>
        <w:ind w:firstLine="426"/>
        <w:jc w:val="left"/>
        <w:rPr>
          <w:sz w:val="24"/>
          <w:szCs w:val="24"/>
        </w:rPr>
      </w:pPr>
      <w:r w:rsidRPr="004B61CA">
        <w:rPr>
          <w:sz w:val="24"/>
          <w:szCs w:val="24"/>
        </w:rPr>
        <w:t xml:space="preserve"> Вопросы, не урегулированные настоящим Договором, регулируются путем составления дополнительных Соглашений в соответствии с действующим законодательством.</w:t>
      </w:r>
    </w:p>
    <w:p w14:paraId="67371D85" w14:textId="77777777" w:rsidR="007466AB" w:rsidRPr="004B61CA" w:rsidRDefault="0090707A">
      <w:pPr>
        <w:pStyle w:val="20"/>
        <w:numPr>
          <w:ilvl w:val="0"/>
          <w:numId w:val="3"/>
        </w:numPr>
        <w:shd w:val="clear" w:color="auto" w:fill="auto"/>
        <w:tabs>
          <w:tab w:val="left" w:pos="854"/>
        </w:tabs>
        <w:spacing w:before="0" w:after="0" w:line="274" w:lineRule="exact"/>
        <w:ind w:firstLine="440"/>
        <w:rPr>
          <w:sz w:val="24"/>
          <w:szCs w:val="24"/>
        </w:rPr>
      </w:pPr>
      <w:r w:rsidRPr="004B61CA">
        <w:rPr>
          <w:sz w:val="24"/>
          <w:szCs w:val="24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14:paraId="487470ED" w14:textId="77777777" w:rsidR="007466AB" w:rsidRPr="004B61CA" w:rsidRDefault="0090707A">
      <w:pPr>
        <w:pStyle w:val="20"/>
        <w:numPr>
          <w:ilvl w:val="0"/>
          <w:numId w:val="3"/>
        </w:numPr>
        <w:shd w:val="clear" w:color="auto" w:fill="auto"/>
        <w:tabs>
          <w:tab w:val="left" w:pos="854"/>
        </w:tabs>
        <w:spacing w:before="0" w:after="0" w:line="274" w:lineRule="exact"/>
        <w:ind w:firstLine="440"/>
        <w:rPr>
          <w:sz w:val="24"/>
          <w:szCs w:val="24"/>
        </w:rPr>
      </w:pPr>
      <w:r w:rsidRPr="004B61CA">
        <w:rPr>
          <w:sz w:val="24"/>
          <w:szCs w:val="24"/>
        </w:rPr>
        <w:t>Любые приложения, протоколы, изменения и дополнения к настоящему Договору действительны, только если они составлены в письменной форме и подписаны уполномоченными представителями обеих Сторон. Под письменной формой Стороны для целей настоящего Договора понимают, как составление единого документа, так и обмен письмами, телеграммами, сообщениями с использованием средств факсимильной связи, позволяющих идентифицировать отправителя и дату отправления.</w:t>
      </w:r>
    </w:p>
    <w:p w14:paraId="361D065F" w14:textId="77777777" w:rsidR="007466AB" w:rsidRPr="004B61CA" w:rsidRDefault="0090707A">
      <w:pPr>
        <w:pStyle w:val="20"/>
        <w:numPr>
          <w:ilvl w:val="0"/>
          <w:numId w:val="3"/>
        </w:numPr>
        <w:shd w:val="clear" w:color="auto" w:fill="auto"/>
        <w:tabs>
          <w:tab w:val="left" w:pos="854"/>
        </w:tabs>
        <w:spacing w:before="0" w:after="0" w:line="274" w:lineRule="exact"/>
        <w:ind w:firstLine="440"/>
        <w:rPr>
          <w:sz w:val="24"/>
          <w:szCs w:val="24"/>
        </w:rPr>
      </w:pPr>
      <w:r w:rsidRPr="004B61CA">
        <w:rPr>
          <w:sz w:val="24"/>
          <w:szCs w:val="24"/>
        </w:rPr>
        <w:t>Дополнения, протоколы, приложения к настоящему Договору становятся его неотъемлемыми частями с момента их подписания уполномоченными представителями обеих Сторон.</w:t>
      </w:r>
    </w:p>
    <w:p w14:paraId="128A2EED" w14:textId="77777777" w:rsidR="007466AB" w:rsidRDefault="0090707A" w:rsidP="006F62F1">
      <w:pPr>
        <w:pStyle w:val="20"/>
        <w:numPr>
          <w:ilvl w:val="0"/>
          <w:numId w:val="3"/>
        </w:numPr>
        <w:shd w:val="clear" w:color="auto" w:fill="auto"/>
        <w:tabs>
          <w:tab w:val="left" w:pos="854"/>
        </w:tabs>
        <w:spacing w:before="0" w:after="0" w:line="240" w:lineRule="auto"/>
        <w:ind w:firstLine="442"/>
        <w:rPr>
          <w:sz w:val="24"/>
          <w:szCs w:val="24"/>
        </w:rPr>
      </w:pPr>
      <w:r w:rsidRPr="004B61CA">
        <w:rPr>
          <w:sz w:val="24"/>
          <w:szCs w:val="24"/>
        </w:rPr>
        <w:t>Настоящий Договор вступает в силу с момента его подп</w:t>
      </w:r>
      <w:r w:rsidR="009D292F">
        <w:rPr>
          <w:sz w:val="24"/>
          <w:szCs w:val="24"/>
        </w:rPr>
        <w:t xml:space="preserve">исания и действует до 31.12.2025 </w:t>
      </w:r>
      <w:r w:rsidRPr="004B61CA">
        <w:rPr>
          <w:sz w:val="24"/>
          <w:szCs w:val="24"/>
        </w:rPr>
        <w:t>г.</w:t>
      </w:r>
    </w:p>
    <w:p w14:paraId="5A36E75A" w14:textId="77777777" w:rsidR="00015662" w:rsidRDefault="00015662" w:rsidP="00015662">
      <w:pPr>
        <w:pStyle w:val="30"/>
        <w:keepNext/>
        <w:keepLines/>
        <w:shd w:val="clear" w:color="auto" w:fill="auto"/>
        <w:tabs>
          <w:tab w:val="left" w:pos="3194"/>
        </w:tabs>
        <w:spacing w:before="0" w:after="0" w:line="220" w:lineRule="exact"/>
        <w:ind w:left="2900"/>
        <w:rPr>
          <w:sz w:val="24"/>
          <w:szCs w:val="24"/>
        </w:rPr>
      </w:pPr>
      <w:bookmarkStart w:id="8" w:name="bookmark13"/>
    </w:p>
    <w:p w14:paraId="07565CD0" w14:textId="77777777" w:rsidR="007466AB" w:rsidRPr="004B61CA" w:rsidRDefault="0090707A">
      <w:pPr>
        <w:pStyle w:val="30"/>
        <w:keepNext/>
        <w:keepLines/>
        <w:numPr>
          <w:ilvl w:val="0"/>
          <w:numId w:val="1"/>
        </w:numPr>
        <w:shd w:val="clear" w:color="auto" w:fill="auto"/>
        <w:tabs>
          <w:tab w:val="left" w:pos="3194"/>
        </w:tabs>
        <w:spacing w:before="0" w:after="0" w:line="220" w:lineRule="exact"/>
        <w:ind w:left="2900"/>
        <w:rPr>
          <w:sz w:val="24"/>
          <w:szCs w:val="24"/>
        </w:rPr>
      </w:pPr>
      <w:r w:rsidRPr="004B61CA">
        <w:rPr>
          <w:sz w:val="24"/>
          <w:szCs w:val="24"/>
        </w:rPr>
        <w:t>Юридические адреса и реквизиты сторон</w:t>
      </w:r>
      <w:bookmarkEnd w:id="8"/>
    </w:p>
    <w:p w14:paraId="1733475F" w14:textId="77777777" w:rsidR="007466AB" w:rsidRPr="004B61CA" w:rsidRDefault="007466AB" w:rsidP="007662C8">
      <w:pPr>
        <w:pStyle w:val="50"/>
        <w:shd w:val="clear" w:color="auto" w:fill="auto"/>
        <w:spacing w:line="130" w:lineRule="exact"/>
        <w:ind w:right="160"/>
        <w:jc w:val="left"/>
        <w:rPr>
          <w:sz w:val="24"/>
          <w:szCs w:val="24"/>
        </w:rPr>
        <w:sectPr w:rsidR="007466AB" w:rsidRPr="004B61CA" w:rsidSect="007D1FFC">
          <w:pgSz w:w="11900" w:h="16840"/>
          <w:pgMar w:top="851" w:right="760" w:bottom="851" w:left="1344" w:header="0" w:footer="6" w:gutter="0"/>
          <w:cols w:space="720"/>
          <w:noEndnote/>
          <w:titlePg/>
          <w:docGrid w:linePitch="360"/>
        </w:sectPr>
      </w:pPr>
    </w:p>
    <w:p w14:paraId="2545B6A5" w14:textId="77777777" w:rsidR="007466AB" w:rsidRPr="004B61CA" w:rsidRDefault="0090707A">
      <w:pPr>
        <w:rPr>
          <w:rFonts w:ascii="Times New Roman" w:hAnsi="Times New Roman" w:cs="Times New Roman"/>
        </w:rPr>
      </w:pPr>
      <w:r w:rsidRPr="004B61CA">
        <w:rPr>
          <w:rFonts w:ascii="Times New Roman" w:hAnsi="Times New Roman" w:cs="Times New Roman"/>
        </w:rPr>
        <w:t xml:space="preserve"> </w:t>
      </w:r>
    </w:p>
    <w:tbl>
      <w:tblPr>
        <w:tblW w:w="9714" w:type="dxa"/>
        <w:tblInd w:w="1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3"/>
        <w:gridCol w:w="4851"/>
      </w:tblGrid>
      <w:tr w:rsidR="000E6342" w:rsidRPr="000E6342" w14:paraId="6574949C" w14:textId="77777777" w:rsidTr="000955A5">
        <w:trPr>
          <w:trHeight w:val="4795"/>
        </w:trPr>
        <w:tc>
          <w:tcPr>
            <w:tcW w:w="4863" w:type="dxa"/>
          </w:tcPr>
          <w:p w14:paraId="7E7C9514" w14:textId="77777777" w:rsidR="000E6342" w:rsidRPr="000E6342" w:rsidRDefault="000E6342" w:rsidP="000E6342">
            <w:pPr>
              <w:rPr>
                <w:rFonts w:ascii="Times New Roman" w:hAnsi="Times New Roman" w:cs="Times New Roman"/>
              </w:rPr>
            </w:pPr>
            <w:r w:rsidRPr="000E6342">
              <w:rPr>
                <w:rFonts w:ascii="Times New Roman" w:hAnsi="Times New Roman" w:cs="Times New Roman"/>
              </w:rPr>
              <w:t>ИСПОЛНИТЕЛЬ:</w:t>
            </w:r>
          </w:p>
          <w:p w14:paraId="0C7028DD" w14:textId="77777777" w:rsidR="000E6342" w:rsidRPr="000E6342" w:rsidRDefault="000E6342" w:rsidP="000E6342">
            <w:pPr>
              <w:rPr>
                <w:rFonts w:ascii="Times New Roman" w:hAnsi="Times New Roman" w:cs="Times New Roman"/>
              </w:rPr>
            </w:pPr>
          </w:p>
          <w:p w14:paraId="45DC5EDB" w14:textId="77777777" w:rsidR="000E6342" w:rsidRPr="000E6342" w:rsidRDefault="000E6342" w:rsidP="000E6342">
            <w:pPr>
              <w:rPr>
                <w:rFonts w:ascii="Times New Roman" w:hAnsi="Times New Roman" w:cs="Times New Roman"/>
              </w:rPr>
            </w:pPr>
          </w:p>
          <w:p w14:paraId="322FD6B8" w14:textId="77777777" w:rsidR="000E6342" w:rsidRPr="000E6342" w:rsidRDefault="000E6342" w:rsidP="000E6342">
            <w:pPr>
              <w:rPr>
                <w:rFonts w:ascii="Times New Roman" w:hAnsi="Times New Roman" w:cs="Times New Roman"/>
              </w:rPr>
            </w:pPr>
          </w:p>
          <w:p w14:paraId="704D1E8B" w14:textId="77777777" w:rsidR="000E6342" w:rsidRPr="000E6342" w:rsidRDefault="000E6342" w:rsidP="000E6342">
            <w:pPr>
              <w:rPr>
                <w:rFonts w:ascii="Times New Roman" w:hAnsi="Times New Roman" w:cs="Times New Roman"/>
              </w:rPr>
            </w:pPr>
          </w:p>
          <w:p w14:paraId="5999A232" w14:textId="77777777" w:rsidR="000E6342" w:rsidRPr="000E6342" w:rsidRDefault="000E6342" w:rsidP="000E6342">
            <w:pPr>
              <w:rPr>
                <w:rFonts w:ascii="Times New Roman" w:hAnsi="Times New Roman" w:cs="Times New Roman"/>
              </w:rPr>
            </w:pPr>
          </w:p>
          <w:p w14:paraId="75F040FC" w14:textId="77777777" w:rsidR="000E6342" w:rsidRPr="000E6342" w:rsidRDefault="000E6342" w:rsidP="000E6342">
            <w:pPr>
              <w:rPr>
                <w:rFonts w:ascii="Times New Roman" w:hAnsi="Times New Roman" w:cs="Times New Roman"/>
              </w:rPr>
            </w:pPr>
          </w:p>
          <w:p w14:paraId="1CFA082C" w14:textId="77777777" w:rsidR="000E6342" w:rsidRPr="000E6342" w:rsidRDefault="000E6342" w:rsidP="000E6342">
            <w:pPr>
              <w:rPr>
                <w:rFonts w:ascii="Times New Roman" w:hAnsi="Times New Roman" w:cs="Times New Roman"/>
              </w:rPr>
            </w:pPr>
          </w:p>
          <w:p w14:paraId="3F1846F1" w14:textId="77777777" w:rsidR="000E6342" w:rsidRPr="000E6342" w:rsidRDefault="000E6342" w:rsidP="000E6342">
            <w:pPr>
              <w:rPr>
                <w:rFonts w:ascii="Times New Roman" w:hAnsi="Times New Roman" w:cs="Times New Roman"/>
              </w:rPr>
            </w:pPr>
          </w:p>
          <w:p w14:paraId="216665EB" w14:textId="77777777" w:rsidR="000E6342" w:rsidRPr="000E6342" w:rsidRDefault="000E6342" w:rsidP="000E6342">
            <w:pPr>
              <w:rPr>
                <w:rFonts w:ascii="Times New Roman" w:hAnsi="Times New Roman" w:cs="Times New Roman"/>
              </w:rPr>
            </w:pPr>
          </w:p>
          <w:p w14:paraId="70609E18" w14:textId="77777777" w:rsidR="000E6342" w:rsidRPr="000E6342" w:rsidRDefault="000E6342" w:rsidP="000E6342">
            <w:pPr>
              <w:rPr>
                <w:rFonts w:ascii="Times New Roman" w:hAnsi="Times New Roman" w:cs="Times New Roman"/>
              </w:rPr>
            </w:pPr>
          </w:p>
          <w:p w14:paraId="459DE1A0" w14:textId="77777777" w:rsidR="000E6342" w:rsidRPr="000E6342" w:rsidRDefault="000E6342" w:rsidP="000E6342">
            <w:pPr>
              <w:rPr>
                <w:rFonts w:ascii="Times New Roman" w:hAnsi="Times New Roman" w:cs="Times New Roman"/>
              </w:rPr>
            </w:pPr>
          </w:p>
          <w:p w14:paraId="54E587F9" w14:textId="77777777" w:rsidR="000E6342" w:rsidRPr="000E6342" w:rsidRDefault="000E6342" w:rsidP="000E6342">
            <w:pPr>
              <w:rPr>
                <w:rFonts w:ascii="Times New Roman" w:hAnsi="Times New Roman" w:cs="Times New Roman"/>
              </w:rPr>
            </w:pPr>
          </w:p>
          <w:p w14:paraId="049E34ED" w14:textId="77777777" w:rsidR="000E6342" w:rsidRPr="000E6342" w:rsidRDefault="000E6342" w:rsidP="000E6342">
            <w:pPr>
              <w:rPr>
                <w:rFonts w:ascii="Times New Roman" w:hAnsi="Times New Roman" w:cs="Times New Roman"/>
              </w:rPr>
            </w:pPr>
          </w:p>
          <w:p w14:paraId="446116EE" w14:textId="77777777" w:rsidR="000E6342" w:rsidRPr="000E6342" w:rsidRDefault="000E6342" w:rsidP="000E6342">
            <w:pPr>
              <w:rPr>
                <w:rFonts w:ascii="Times New Roman" w:hAnsi="Times New Roman" w:cs="Times New Roman"/>
              </w:rPr>
            </w:pPr>
          </w:p>
          <w:p w14:paraId="5BB97017" w14:textId="77777777" w:rsidR="000E6342" w:rsidRPr="000E6342" w:rsidRDefault="000E6342" w:rsidP="000E6342">
            <w:pPr>
              <w:rPr>
                <w:rFonts w:ascii="Times New Roman" w:hAnsi="Times New Roman" w:cs="Times New Roman"/>
              </w:rPr>
            </w:pPr>
          </w:p>
          <w:p w14:paraId="740E1511" w14:textId="77777777" w:rsidR="000E6342" w:rsidRPr="000E6342" w:rsidRDefault="000E6342" w:rsidP="000E6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1" w:type="dxa"/>
          </w:tcPr>
          <w:p w14:paraId="5B4B30E6" w14:textId="77777777" w:rsidR="000E6342" w:rsidRPr="000E6342" w:rsidRDefault="000E6342" w:rsidP="000E6342">
            <w:pPr>
              <w:rPr>
                <w:rFonts w:ascii="Times New Roman" w:hAnsi="Times New Roman" w:cs="Times New Roman"/>
              </w:rPr>
            </w:pPr>
            <w:r w:rsidRPr="000E6342">
              <w:rPr>
                <w:rFonts w:ascii="Times New Roman" w:hAnsi="Times New Roman" w:cs="Times New Roman"/>
              </w:rPr>
              <w:t xml:space="preserve">ЗАКАЗЧИК: </w:t>
            </w:r>
          </w:p>
          <w:p w14:paraId="6E9FCDFB" w14:textId="77777777" w:rsidR="000E6342" w:rsidRPr="000E6342" w:rsidRDefault="000E6342" w:rsidP="000E6342">
            <w:pPr>
              <w:rPr>
                <w:rFonts w:ascii="Times New Roman" w:hAnsi="Times New Roman" w:cs="Times New Roman"/>
              </w:rPr>
            </w:pPr>
            <w:r w:rsidRPr="000E6342">
              <w:rPr>
                <w:rFonts w:ascii="Times New Roman" w:hAnsi="Times New Roman" w:cs="Times New Roman"/>
              </w:rPr>
              <w:t>ООО "Руссоль"</w:t>
            </w:r>
          </w:p>
          <w:p w14:paraId="03ADFBA4" w14:textId="77777777" w:rsidR="000E6342" w:rsidRPr="000E6342" w:rsidRDefault="000E6342" w:rsidP="000E6342">
            <w:pPr>
              <w:rPr>
                <w:rFonts w:ascii="Times New Roman" w:hAnsi="Times New Roman" w:cs="Times New Roman"/>
              </w:rPr>
            </w:pPr>
            <w:r w:rsidRPr="000E6342">
              <w:rPr>
                <w:rFonts w:ascii="Times New Roman" w:hAnsi="Times New Roman" w:cs="Times New Roman"/>
              </w:rPr>
              <w:t>ИНН 5611055980, КПП 997550001</w:t>
            </w:r>
          </w:p>
          <w:p w14:paraId="449B73F5" w14:textId="77777777" w:rsidR="000E6342" w:rsidRPr="000E6342" w:rsidRDefault="000E6342" w:rsidP="000E6342">
            <w:pPr>
              <w:rPr>
                <w:rFonts w:ascii="Times New Roman" w:hAnsi="Times New Roman" w:cs="Times New Roman"/>
              </w:rPr>
            </w:pPr>
            <w:r w:rsidRPr="000E6342">
              <w:rPr>
                <w:rFonts w:ascii="Times New Roman" w:hAnsi="Times New Roman" w:cs="Times New Roman"/>
              </w:rPr>
              <w:t>Юридический адрес: 460009, Российская Федерация, Оренбургская обл, г.о. город Оренбург, г Оренбург, ул.Цвиллинга, здание 61/1</w:t>
            </w:r>
          </w:p>
          <w:p w14:paraId="1ABC4C62" w14:textId="77777777" w:rsidR="000E6342" w:rsidRPr="000E6342" w:rsidRDefault="000E6342" w:rsidP="000E6342">
            <w:pPr>
              <w:rPr>
                <w:rFonts w:ascii="Times New Roman" w:hAnsi="Times New Roman" w:cs="Times New Roman"/>
              </w:rPr>
            </w:pPr>
            <w:r w:rsidRPr="000E6342">
              <w:rPr>
                <w:rFonts w:ascii="Times New Roman" w:hAnsi="Times New Roman" w:cs="Times New Roman"/>
              </w:rPr>
              <w:t>Почтовый адрес: 460009, Россия, г. Оренбург, ул. Цвиллинга, здание 61/1.</w:t>
            </w:r>
          </w:p>
          <w:p w14:paraId="44CAFEED" w14:textId="77777777" w:rsidR="000E6342" w:rsidRPr="000E6342" w:rsidRDefault="000E6342" w:rsidP="000E6342">
            <w:pPr>
              <w:rPr>
                <w:rFonts w:ascii="Times New Roman" w:hAnsi="Times New Roman" w:cs="Times New Roman"/>
              </w:rPr>
            </w:pPr>
            <w:r w:rsidRPr="000E6342">
              <w:rPr>
                <w:rFonts w:ascii="Times New Roman" w:hAnsi="Times New Roman" w:cs="Times New Roman"/>
              </w:rPr>
              <w:t>Тел. +7 (3532) 34-23-23</w:t>
            </w:r>
          </w:p>
          <w:p w14:paraId="3AA2B432" w14:textId="77777777" w:rsidR="000E6342" w:rsidRPr="000E6342" w:rsidRDefault="000E6342" w:rsidP="000E6342">
            <w:pPr>
              <w:rPr>
                <w:rFonts w:ascii="Times New Roman" w:hAnsi="Times New Roman" w:cs="Times New Roman"/>
              </w:rPr>
            </w:pPr>
            <w:r w:rsidRPr="000E6342">
              <w:rPr>
                <w:rFonts w:ascii="Times New Roman" w:hAnsi="Times New Roman" w:cs="Times New Roman"/>
              </w:rPr>
              <w:t>Факс +7 (3532) 34-23-80</w:t>
            </w:r>
          </w:p>
          <w:p w14:paraId="0EE7C3CD" w14:textId="77777777" w:rsidR="000E6342" w:rsidRPr="000E6342" w:rsidRDefault="000E6342" w:rsidP="000E6342">
            <w:pPr>
              <w:rPr>
                <w:rFonts w:ascii="Times New Roman" w:hAnsi="Times New Roman" w:cs="Times New Roman"/>
              </w:rPr>
            </w:pPr>
            <w:r w:rsidRPr="000E6342">
              <w:rPr>
                <w:rFonts w:ascii="Times New Roman" w:hAnsi="Times New Roman" w:cs="Times New Roman"/>
              </w:rPr>
              <w:t>Эл. почта: info@russalt.ru</w:t>
            </w:r>
          </w:p>
          <w:p w14:paraId="6C4F3695" w14:textId="77777777" w:rsidR="000E6342" w:rsidRPr="000E6342" w:rsidRDefault="000E6342" w:rsidP="000E6342">
            <w:pPr>
              <w:rPr>
                <w:rFonts w:ascii="Times New Roman" w:hAnsi="Times New Roman" w:cs="Times New Roman"/>
              </w:rPr>
            </w:pPr>
            <w:r w:rsidRPr="000E6342">
              <w:rPr>
                <w:rFonts w:ascii="Times New Roman" w:hAnsi="Times New Roman" w:cs="Times New Roman"/>
              </w:rPr>
              <w:t>Банковские реквизиты</w:t>
            </w:r>
          </w:p>
          <w:p w14:paraId="35EDEB4A" w14:textId="77777777" w:rsidR="000E6342" w:rsidRPr="000E6342" w:rsidRDefault="000E6342" w:rsidP="000E6342">
            <w:pPr>
              <w:rPr>
                <w:rFonts w:ascii="Times New Roman" w:hAnsi="Times New Roman" w:cs="Times New Roman"/>
              </w:rPr>
            </w:pPr>
            <w:r w:rsidRPr="000E6342">
              <w:rPr>
                <w:rFonts w:ascii="Times New Roman" w:hAnsi="Times New Roman" w:cs="Times New Roman"/>
              </w:rPr>
              <w:t>р/с 40702810300000046927</w:t>
            </w:r>
          </w:p>
          <w:p w14:paraId="036844C9" w14:textId="77777777" w:rsidR="000E6342" w:rsidRPr="000E6342" w:rsidRDefault="000E6342" w:rsidP="000E6342">
            <w:pPr>
              <w:rPr>
                <w:rFonts w:ascii="Times New Roman" w:hAnsi="Times New Roman" w:cs="Times New Roman"/>
              </w:rPr>
            </w:pPr>
            <w:r w:rsidRPr="000E6342">
              <w:rPr>
                <w:rFonts w:ascii="Times New Roman" w:hAnsi="Times New Roman" w:cs="Times New Roman"/>
              </w:rPr>
              <w:t xml:space="preserve">БАНК ГПБ (АО) </w:t>
            </w:r>
          </w:p>
          <w:p w14:paraId="522390C2" w14:textId="77777777" w:rsidR="000E6342" w:rsidRPr="000E6342" w:rsidRDefault="000E6342" w:rsidP="000E6342">
            <w:pPr>
              <w:rPr>
                <w:rFonts w:ascii="Times New Roman" w:hAnsi="Times New Roman" w:cs="Times New Roman"/>
              </w:rPr>
            </w:pPr>
            <w:r w:rsidRPr="000E6342">
              <w:rPr>
                <w:rFonts w:ascii="Times New Roman" w:hAnsi="Times New Roman" w:cs="Times New Roman"/>
              </w:rPr>
              <w:t>к/с 30101810200000000823</w:t>
            </w:r>
          </w:p>
          <w:p w14:paraId="39755617" w14:textId="77777777" w:rsidR="000E6342" w:rsidRPr="000E6342" w:rsidRDefault="000E6342" w:rsidP="000E6342">
            <w:pPr>
              <w:rPr>
                <w:rFonts w:ascii="Times New Roman" w:hAnsi="Times New Roman" w:cs="Times New Roman"/>
              </w:rPr>
            </w:pPr>
            <w:r w:rsidRPr="000E6342">
              <w:rPr>
                <w:rFonts w:ascii="Times New Roman" w:hAnsi="Times New Roman" w:cs="Times New Roman"/>
              </w:rPr>
              <w:t>БИК 044525823</w:t>
            </w:r>
          </w:p>
        </w:tc>
      </w:tr>
    </w:tbl>
    <w:p w14:paraId="4475FFDC" w14:textId="77777777" w:rsidR="000E6342" w:rsidRPr="000E6342" w:rsidRDefault="00F4709C" w:rsidP="00F4709C">
      <w:pPr>
        <w:tabs>
          <w:tab w:val="left" w:pos="125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DE576EE" w14:textId="77777777" w:rsidR="000E6342" w:rsidRPr="000E6342" w:rsidRDefault="00F4709C" w:rsidP="00F4709C">
      <w:pPr>
        <w:tabs>
          <w:tab w:val="left" w:pos="1252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 w:rsidR="000E6342" w:rsidRPr="000E6342">
        <w:rPr>
          <w:rFonts w:ascii="Times New Roman" w:hAnsi="Times New Roman" w:cs="Times New Roman"/>
          <w:b/>
          <w:bCs/>
        </w:rPr>
        <w:t xml:space="preserve">От </w:t>
      </w:r>
      <w:bookmarkStart w:id="9" w:name="_Hlk34036207"/>
      <w:r w:rsidR="000E6342" w:rsidRPr="000E6342">
        <w:rPr>
          <w:rFonts w:ascii="Times New Roman" w:hAnsi="Times New Roman" w:cs="Times New Roman"/>
          <w:b/>
          <w:bCs/>
        </w:rPr>
        <w:t>Исполнителя:                                                                       От Заказчика:</w:t>
      </w:r>
    </w:p>
    <w:p w14:paraId="67108AC2" w14:textId="77777777" w:rsidR="00F4709C" w:rsidRDefault="00F4709C" w:rsidP="006F62F1">
      <w:pPr>
        <w:ind w:firstLine="1276"/>
        <w:rPr>
          <w:rFonts w:ascii="Times New Roman" w:hAnsi="Times New Roman" w:cs="Times New Roman"/>
          <w:b/>
          <w:bCs/>
        </w:rPr>
      </w:pPr>
    </w:p>
    <w:p w14:paraId="00A82FE3" w14:textId="77777777" w:rsidR="000E6342" w:rsidRPr="000E6342" w:rsidRDefault="000E6342" w:rsidP="006F62F1">
      <w:pPr>
        <w:ind w:firstLine="1276"/>
        <w:rPr>
          <w:rFonts w:ascii="Times New Roman" w:hAnsi="Times New Roman" w:cs="Times New Roman"/>
        </w:rPr>
      </w:pPr>
      <w:r w:rsidRPr="000E6342">
        <w:rPr>
          <w:rFonts w:ascii="Times New Roman" w:hAnsi="Times New Roman" w:cs="Times New Roman"/>
          <w:b/>
          <w:bCs/>
        </w:rPr>
        <w:t xml:space="preserve"> </w:t>
      </w:r>
      <w:r w:rsidRPr="000E6342">
        <w:rPr>
          <w:rFonts w:ascii="Times New Roman" w:hAnsi="Times New Roman" w:cs="Times New Roman"/>
        </w:rPr>
        <w:t>Директор</w:t>
      </w:r>
      <w:r w:rsidRPr="000E6342">
        <w:rPr>
          <w:rFonts w:ascii="Times New Roman" w:hAnsi="Times New Roman" w:cs="Times New Roman"/>
          <w:b/>
          <w:bCs/>
        </w:rPr>
        <w:t xml:space="preserve">:                                                                                     </w:t>
      </w:r>
      <w:r w:rsidRPr="000E6342">
        <w:rPr>
          <w:rFonts w:ascii="Times New Roman" w:hAnsi="Times New Roman" w:cs="Times New Roman"/>
        </w:rPr>
        <w:t xml:space="preserve">Директор:                                                                                                                                                  </w:t>
      </w:r>
    </w:p>
    <w:p w14:paraId="4F41D129" w14:textId="77777777" w:rsidR="000E6342" w:rsidRPr="000E6342" w:rsidRDefault="000E6342" w:rsidP="006F62F1">
      <w:pPr>
        <w:ind w:firstLine="1276"/>
        <w:rPr>
          <w:rFonts w:ascii="Times New Roman" w:hAnsi="Times New Roman" w:cs="Times New Roman"/>
        </w:rPr>
      </w:pPr>
      <w:r w:rsidRPr="000E6342">
        <w:rPr>
          <w:rFonts w:ascii="Times New Roman" w:hAnsi="Times New Roman" w:cs="Times New Roman"/>
        </w:rPr>
        <w:t xml:space="preserve">                                         </w:t>
      </w:r>
    </w:p>
    <w:p w14:paraId="2B01E67E" w14:textId="77777777" w:rsidR="000E6342" w:rsidRPr="000E6342" w:rsidRDefault="000E6342" w:rsidP="006F62F1">
      <w:pPr>
        <w:ind w:firstLine="1276"/>
        <w:rPr>
          <w:rFonts w:ascii="Times New Roman" w:hAnsi="Times New Roman" w:cs="Times New Roman"/>
        </w:rPr>
      </w:pPr>
      <w:r w:rsidRPr="000E6342">
        <w:rPr>
          <w:rFonts w:ascii="Times New Roman" w:hAnsi="Times New Roman" w:cs="Times New Roman"/>
        </w:rPr>
        <w:t xml:space="preserve">____________________                                                             _______________ С.В. Черный </w:t>
      </w:r>
    </w:p>
    <w:p w14:paraId="02F4317D" w14:textId="77777777" w:rsidR="008B1480" w:rsidRDefault="008B1480" w:rsidP="006F62F1">
      <w:pPr>
        <w:ind w:firstLine="1276"/>
        <w:rPr>
          <w:rFonts w:ascii="Times New Roman" w:hAnsi="Times New Roman" w:cs="Times New Roman"/>
        </w:rPr>
      </w:pPr>
    </w:p>
    <w:p w14:paraId="7A2B1073" w14:textId="2458385F" w:rsidR="003756D9" w:rsidRDefault="0084417D" w:rsidP="008441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  <w:r w:rsidR="003756D9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 xml:space="preserve"> </w:t>
      </w:r>
      <w:r w:rsidRPr="0084417D"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 xml:space="preserve"> </w:t>
      </w:r>
      <w:r w:rsidR="003756D9">
        <w:rPr>
          <w:rFonts w:ascii="Times New Roman" w:hAnsi="Times New Roman" w:cs="Times New Roman"/>
        </w:rPr>
        <w:t xml:space="preserve">» __________ 2025 г.        </w:t>
      </w:r>
      <w:r w:rsidR="00061E66">
        <w:rPr>
          <w:rFonts w:ascii="Times New Roman" w:hAnsi="Times New Roman" w:cs="Times New Roman"/>
        </w:rPr>
        <w:t xml:space="preserve">                                              </w:t>
      </w:r>
      <w:r w:rsidR="003756D9">
        <w:rPr>
          <w:rFonts w:ascii="Times New Roman" w:hAnsi="Times New Roman" w:cs="Times New Roman"/>
        </w:rPr>
        <w:t xml:space="preserve"> </w:t>
      </w:r>
      <w:r w:rsidR="00061E66">
        <w:rPr>
          <w:rFonts w:ascii="Times New Roman" w:hAnsi="Times New Roman" w:cs="Times New Roman"/>
        </w:rPr>
        <w:t xml:space="preserve">« </w:t>
      </w:r>
      <w:r w:rsidR="00061E66" w:rsidRPr="0084417D">
        <w:rPr>
          <w:rFonts w:ascii="Times New Roman" w:hAnsi="Times New Roman" w:cs="Times New Roman"/>
          <w:u w:val="single"/>
        </w:rPr>
        <w:t xml:space="preserve">       </w:t>
      </w:r>
      <w:r w:rsidR="00061E66">
        <w:rPr>
          <w:rFonts w:ascii="Times New Roman" w:hAnsi="Times New Roman" w:cs="Times New Roman"/>
        </w:rPr>
        <w:t xml:space="preserve"> » __________ 2025 г.         </w:t>
      </w:r>
    </w:p>
    <w:p w14:paraId="612311E6" w14:textId="77777777" w:rsidR="003756D9" w:rsidRDefault="003756D9" w:rsidP="006F62F1">
      <w:pPr>
        <w:ind w:left="1418" w:firstLine="1276"/>
        <w:rPr>
          <w:rFonts w:ascii="Times New Roman" w:hAnsi="Times New Roman" w:cs="Times New Roman"/>
        </w:rPr>
      </w:pPr>
    </w:p>
    <w:p w14:paraId="4A8D115A" w14:textId="34324D4D" w:rsidR="007466AB" w:rsidRPr="004B61CA" w:rsidRDefault="000E6342" w:rsidP="006F62F1">
      <w:pPr>
        <w:ind w:left="1418" w:firstLine="1276"/>
        <w:rPr>
          <w:rFonts w:ascii="Times New Roman" w:hAnsi="Times New Roman" w:cs="Times New Roman"/>
        </w:rPr>
        <w:sectPr w:rsidR="007466AB" w:rsidRPr="004B61CA">
          <w:type w:val="continuous"/>
          <w:pgSz w:w="11900" w:h="16840"/>
          <w:pgMar w:top="1168" w:right="0" w:bottom="434" w:left="0" w:header="0" w:footer="3" w:gutter="0"/>
          <w:cols w:space="720"/>
          <w:noEndnote/>
          <w:docGrid w:linePitch="360"/>
        </w:sectPr>
      </w:pPr>
      <w:r w:rsidRPr="000E6342">
        <w:rPr>
          <w:rFonts w:ascii="Times New Roman" w:hAnsi="Times New Roman" w:cs="Times New Roman"/>
        </w:rPr>
        <w:t>м.п                                                                                                     м.п.</w:t>
      </w:r>
      <w:bookmarkEnd w:id="9"/>
      <w:r w:rsidRPr="000E6342">
        <w:rPr>
          <w:rFonts w:ascii="Times New Roman" w:hAnsi="Times New Roman" w:cs="Times New Roman"/>
        </w:rPr>
        <w:t xml:space="preserve">                                                                      </w:t>
      </w:r>
    </w:p>
    <w:p w14:paraId="20DF8962" w14:textId="77777777" w:rsidR="007466AB" w:rsidRDefault="00B65633" w:rsidP="00B65633">
      <w:pPr>
        <w:tabs>
          <w:tab w:val="left" w:pos="8803"/>
        </w:tabs>
        <w:spacing w:line="360" w:lineRule="exact"/>
      </w:pPr>
      <w:r>
        <w:rPr>
          <w:rFonts w:ascii="Times New Roman" w:hAnsi="Times New Roman" w:cs="Times New Roman"/>
        </w:rPr>
        <w:lastRenderedPageBreak/>
        <w:tab/>
      </w:r>
      <w:r w:rsidR="0090707A"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43904" behindDoc="0" locked="0" layoutInCell="1" allowOverlap="1" wp14:anchorId="3DECBDA7" wp14:editId="3E347953">
                <wp:simplePos x="0" y="0"/>
                <wp:positionH relativeFrom="margin">
                  <wp:posOffset>4166870</wp:posOffset>
                </wp:positionH>
                <wp:positionV relativeFrom="paragraph">
                  <wp:posOffset>1270</wp:posOffset>
                </wp:positionV>
                <wp:extent cx="2407920" cy="316230"/>
                <wp:effectExtent l="3810" t="1905" r="0" b="0"/>
                <wp:wrapNone/>
                <wp:docPr id="1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7920" cy="316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76C5" w14:textId="77777777" w:rsidR="007466AB" w:rsidRDefault="00A76CE8" w:rsidP="00A76CE8">
                            <w:pPr>
                              <w:pStyle w:val="20"/>
                              <w:shd w:val="clear" w:color="auto" w:fill="auto"/>
                              <w:spacing w:before="0" w:after="58" w:line="220" w:lineRule="exact"/>
                            </w:pPr>
                            <w:r>
                              <w:rPr>
                                <w:rStyle w:val="2Exact"/>
                              </w:rPr>
                              <w:t xml:space="preserve">   </w:t>
                            </w:r>
                            <w:r w:rsidR="00E1024B">
                              <w:rPr>
                                <w:rStyle w:val="2Exact"/>
                              </w:rPr>
                              <w:t xml:space="preserve">          </w:t>
                            </w:r>
                            <w:r w:rsidR="0090707A">
                              <w:rPr>
                                <w:rStyle w:val="2Exact"/>
                              </w:rPr>
                              <w:t>к Договору №</w:t>
                            </w:r>
                          </w:p>
                          <w:p w14:paraId="536F5F46" w14:textId="77777777" w:rsidR="007466AB" w:rsidRDefault="0090707A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jc w:val="right"/>
                            </w:pPr>
                            <w:r>
                              <w:rPr>
                                <w:rStyle w:val="2Exact"/>
                              </w:rPr>
                              <w:t xml:space="preserve">от </w:t>
                            </w:r>
                            <w:r w:rsidR="00E1024B">
                              <w:rPr>
                                <w:rStyle w:val="2Exact"/>
                              </w:rPr>
                              <w:t>«</w:t>
                            </w:r>
                            <w:r w:rsidR="00E1024B" w:rsidRPr="00304A5C">
                              <w:rPr>
                                <w:rStyle w:val="2Exact"/>
                                <w:u w:val="single"/>
                              </w:rPr>
                              <w:t xml:space="preserve">       </w:t>
                            </w:r>
                            <w:r w:rsidR="00E1024B">
                              <w:rPr>
                                <w:rStyle w:val="2Exact"/>
                              </w:rPr>
                              <w:t>»</w:t>
                            </w:r>
                            <w:r w:rsidR="00304A5C">
                              <w:rPr>
                                <w:rStyle w:val="2Exact"/>
                              </w:rPr>
                              <w:t xml:space="preserve"> </w:t>
                            </w:r>
                            <w:r w:rsidR="00304A5C" w:rsidRPr="00304A5C">
                              <w:rPr>
                                <w:rStyle w:val="2Exact"/>
                                <w:u w:val="single"/>
                              </w:rPr>
                              <w:t xml:space="preserve">                 </w:t>
                            </w:r>
                            <w:r w:rsidR="00304A5C">
                              <w:rPr>
                                <w:rStyle w:val="2Exact"/>
                              </w:rPr>
                              <w:t xml:space="preserve">2025 </w:t>
                            </w:r>
                            <w:r>
                              <w:rPr>
                                <w:rStyle w:val="2Exact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ECBDA7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328.1pt;margin-top:.1pt;width:189.6pt;height:24.9pt;z-index:2516439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" filled="f" stroked="f">
                <v:textbox style="mso-fit-shape-to-text:t" inset="0,0,0,0">
                  <w:txbxContent>
                    <w:p w14:paraId="6B8E76C5" w14:textId="77777777" w:rsidR="007466AB" w:rsidRDefault="00A76CE8" w:rsidP="00A76CE8">
                      <w:pPr>
                        <w:pStyle w:val="20"/>
                        <w:shd w:val="clear" w:color="auto" w:fill="auto"/>
                        <w:spacing w:before="0" w:after="58" w:line="220" w:lineRule="exact"/>
                      </w:pPr>
                      <w:r>
                        <w:rPr>
                          <w:rStyle w:val="2Exact"/>
                        </w:rPr>
                        <w:t xml:space="preserve">   </w:t>
                      </w:r>
                      <w:r w:rsidR="00E1024B">
                        <w:rPr>
                          <w:rStyle w:val="2Exact"/>
                        </w:rPr>
                        <w:t xml:space="preserve">          </w:t>
                      </w:r>
                      <w:r w:rsidR="0090707A">
                        <w:rPr>
                          <w:rStyle w:val="2Exact"/>
                        </w:rPr>
                        <w:t>к Договору №</w:t>
                      </w:r>
                    </w:p>
                    <w:p w14:paraId="536F5F46" w14:textId="77777777" w:rsidR="007466AB" w:rsidRDefault="0090707A">
                      <w:pPr>
                        <w:pStyle w:val="20"/>
                        <w:shd w:val="clear" w:color="auto" w:fill="auto"/>
                        <w:spacing w:before="0" w:after="0" w:line="220" w:lineRule="exact"/>
                        <w:jc w:val="right"/>
                      </w:pPr>
                      <w:r>
                        <w:rPr>
                          <w:rStyle w:val="2Exact"/>
                        </w:rPr>
                        <w:t xml:space="preserve">от </w:t>
                      </w:r>
                      <w:r w:rsidR="00E1024B">
                        <w:rPr>
                          <w:rStyle w:val="2Exact"/>
                        </w:rPr>
                        <w:t>«</w:t>
                      </w:r>
                      <w:r w:rsidR="00E1024B" w:rsidRPr="00304A5C">
                        <w:rPr>
                          <w:rStyle w:val="2Exact"/>
                          <w:u w:val="single"/>
                        </w:rPr>
                        <w:t xml:space="preserve">       </w:t>
                      </w:r>
                      <w:r w:rsidR="00E1024B">
                        <w:rPr>
                          <w:rStyle w:val="2Exact"/>
                        </w:rPr>
                        <w:t>»</w:t>
                      </w:r>
                      <w:r w:rsidR="00304A5C">
                        <w:rPr>
                          <w:rStyle w:val="2Exact"/>
                        </w:rPr>
                        <w:t xml:space="preserve"> </w:t>
                      </w:r>
                      <w:r w:rsidR="00304A5C" w:rsidRPr="00304A5C">
                        <w:rPr>
                          <w:rStyle w:val="2Exact"/>
                          <w:u w:val="single"/>
                        </w:rPr>
                        <w:t xml:space="preserve">                 </w:t>
                      </w:r>
                      <w:r w:rsidR="00304A5C">
                        <w:rPr>
                          <w:rStyle w:val="2Exact"/>
                        </w:rPr>
                        <w:t xml:space="preserve">2025 </w:t>
                      </w:r>
                      <w:r>
                        <w:rPr>
                          <w:rStyle w:val="2Exact"/>
                        </w:rPr>
                        <w:t>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0707A"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44928" behindDoc="0" locked="0" layoutInCell="1" allowOverlap="1" wp14:anchorId="7E1F2DD4" wp14:editId="0D2E2590">
                <wp:simplePos x="0" y="0"/>
                <wp:positionH relativeFrom="margin">
                  <wp:posOffset>393065</wp:posOffset>
                </wp:positionH>
                <wp:positionV relativeFrom="paragraph">
                  <wp:posOffset>753745</wp:posOffset>
                </wp:positionV>
                <wp:extent cx="6205855" cy="521970"/>
                <wp:effectExtent l="1905" t="1905" r="2540" b="0"/>
                <wp:wrapNone/>
                <wp:docPr id="1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585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6F61FC" w14:textId="77777777" w:rsidR="007466AB" w:rsidRDefault="0090707A">
                            <w:pPr>
                              <w:pStyle w:val="20"/>
                              <w:shd w:val="clear" w:color="auto" w:fill="auto"/>
                              <w:spacing w:before="0" w:after="0" w:line="274" w:lineRule="exact"/>
                              <w:ind w:firstLine="70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Перечень работ по лабораторно-инструментальным исследованиям проб речной воды причала №1 и причала №2 на участке отгрузки водным транспортом ЦДПС Бассоль по адресу: Астраханская область, Ахтубинский район, г. Ахтубинск, ул. Заводская, д.41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1F2DD4" id="Text Box 20" o:spid="_x0000_s1027" type="#_x0000_t202" style="position:absolute;margin-left:30.95pt;margin-top:59.35pt;width:488.65pt;height:41.1pt;z-index:2516449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wiDsgIAALI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" filled="f" stroked="f">
                <v:textbox style="mso-fit-shape-to-text:t" inset="0,0,0,0">
                  <w:txbxContent>
                    <w:p w14:paraId="056F61FC" w14:textId="77777777" w:rsidR="007466AB" w:rsidRDefault="0090707A">
                      <w:pPr>
                        <w:pStyle w:val="20"/>
                        <w:shd w:val="clear" w:color="auto" w:fill="auto"/>
                        <w:spacing w:before="0" w:after="0" w:line="274" w:lineRule="exact"/>
                        <w:ind w:firstLine="700"/>
                        <w:jc w:val="left"/>
                      </w:pPr>
                      <w:r>
                        <w:rPr>
                          <w:rStyle w:val="2Exact"/>
                        </w:rPr>
                        <w:t>Перечень работ по лабораторно-инструментальным исследованиям проб речной воды причала №1 и причала №2 на участке отгрузки водным транспортом ЦДПС Бассоль по адресу: Астраханская область, Ахтубинский район, г. Ахтубинск, ул. Заводская, д.41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0707A"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46976" behindDoc="0" locked="0" layoutInCell="1" allowOverlap="1" wp14:anchorId="3E63CF6B" wp14:editId="16190800">
                <wp:simplePos x="0" y="0"/>
                <wp:positionH relativeFrom="margin">
                  <wp:posOffset>365760</wp:posOffset>
                </wp:positionH>
                <wp:positionV relativeFrom="paragraph">
                  <wp:posOffset>1469390</wp:posOffset>
                </wp:positionV>
                <wp:extent cx="6233160" cy="2760345"/>
                <wp:effectExtent l="3175" t="3175" r="2540" b="0"/>
                <wp:wrapNone/>
                <wp:docPr id="1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160" cy="276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763"/>
                              <w:gridCol w:w="4133"/>
                              <w:gridCol w:w="2054"/>
                              <w:gridCol w:w="2866"/>
                            </w:tblGrid>
                            <w:tr w:rsidR="007466AB" w14:paraId="6AF73F54" w14:textId="77777777">
                              <w:trPr>
                                <w:trHeight w:hRule="exact" w:val="845"/>
                                <w:jc w:val="center"/>
                              </w:trPr>
                              <w:tc>
                                <w:tcPr>
                                  <w:tcW w:w="7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8289B55" w14:textId="77777777" w:rsidR="007466AB" w:rsidRDefault="0090707A">
                                  <w:pPr>
                                    <w:pStyle w:val="20"/>
                                    <w:shd w:val="clear" w:color="auto" w:fill="auto"/>
                                    <w:spacing w:before="0" w:after="60" w:line="220" w:lineRule="exact"/>
                                    <w:ind w:left="260"/>
                                    <w:jc w:val="left"/>
                                  </w:pPr>
                                  <w:r>
                                    <w:rPr>
                                      <w:rStyle w:val="26"/>
                                    </w:rPr>
                                    <w:t>№</w:t>
                                  </w:r>
                                </w:p>
                                <w:p w14:paraId="28DBFB26" w14:textId="77777777" w:rsidR="007466AB" w:rsidRDefault="0090707A">
                                  <w:pPr>
                                    <w:pStyle w:val="20"/>
                                    <w:shd w:val="clear" w:color="auto" w:fill="auto"/>
                                    <w:spacing w:before="60" w:after="0" w:line="220" w:lineRule="exact"/>
                                    <w:ind w:left="260"/>
                                    <w:jc w:val="left"/>
                                  </w:pPr>
                                  <w:r>
                                    <w:rPr>
                                      <w:rStyle w:val="26"/>
                                    </w:rPr>
                                    <w:t>п/п</w:t>
                                  </w:r>
                                </w:p>
                              </w:tc>
                              <w:tc>
                                <w:tcPr>
                                  <w:tcW w:w="41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A3EB088" w14:textId="77777777" w:rsidR="007466AB" w:rsidRDefault="0090707A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jc w:val="center"/>
                                  </w:pPr>
                                  <w:r>
                                    <w:rPr>
                                      <w:rStyle w:val="26"/>
                                    </w:rPr>
                                    <w:t>Исследуемые показатели</w:t>
                                  </w:r>
                                </w:p>
                              </w:tc>
                              <w:tc>
                                <w:tcPr>
                                  <w:tcW w:w="20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72070F12" w14:textId="77777777" w:rsidR="007466AB" w:rsidRDefault="0090707A">
                                  <w:pPr>
                                    <w:pStyle w:val="20"/>
                                    <w:shd w:val="clear" w:color="auto" w:fill="auto"/>
                                    <w:spacing w:before="0" w:after="120" w:line="220" w:lineRule="exact"/>
                                    <w:jc w:val="center"/>
                                  </w:pPr>
                                  <w:r>
                                    <w:rPr>
                                      <w:rStyle w:val="26"/>
                                    </w:rPr>
                                    <w:t>Объект</w:t>
                                  </w:r>
                                </w:p>
                                <w:p w14:paraId="13DA1230" w14:textId="77777777" w:rsidR="007466AB" w:rsidRDefault="0090707A">
                                  <w:pPr>
                                    <w:pStyle w:val="20"/>
                                    <w:shd w:val="clear" w:color="auto" w:fill="auto"/>
                                    <w:spacing w:before="120" w:after="0" w:line="220" w:lineRule="exact"/>
                                    <w:jc w:val="center"/>
                                  </w:pPr>
                                  <w:r>
                                    <w:rPr>
                                      <w:rStyle w:val="26"/>
                                    </w:rPr>
                                    <w:t>исследования</w:t>
                                  </w:r>
                                </w:p>
                              </w:tc>
                              <w:tc>
                                <w:tcPr>
                                  <w:tcW w:w="28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2FF87D9A" w14:textId="77777777" w:rsidR="007466AB" w:rsidRDefault="0090707A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ind w:left="260"/>
                                    <w:jc w:val="left"/>
                                  </w:pPr>
                                  <w:r>
                                    <w:rPr>
                                      <w:rStyle w:val="26"/>
                                    </w:rPr>
                                    <w:t>Количество измерений</w:t>
                                  </w:r>
                                </w:p>
                              </w:tc>
                            </w:tr>
                            <w:tr w:rsidR="007466AB" w14:paraId="0BF56B94" w14:textId="77777777">
                              <w:trPr>
                                <w:trHeight w:hRule="exact" w:val="562"/>
                                <w:jc w:val="center"/>
                              </w:trPr>
                              <w:tc>
                                <w:tcPr>
                                  <w:tcW w:w="763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2A45772C" w14:textId="77777777" w:rsidR="007466AB" w:rsidRDefault="0090707A" w:rsidP="00C62993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jc w:val="center"/>
                                  </w:pPr>
                                  <w:r>
                                    <w:rPr>
                                      <w:rStyle w:val="26"/>
                                    </w:rP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4133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5F99DFD" w14:textId="77777777" w:rsidR="007466AB" w:rsidRDefault="0090707A">
                                  <w:pPr>
                                    <w:pStyle w:val="20"/>
                                    <w:shd w:val="clear" w:color="auto" w:fill="auto"/>
                                    <w:spacing w:before="0" w:after="0" w:line="278" w:lineRule="exact"/>
                                    <w:jc w:val="left"/>
                                  </w:pPr>
                                  <w:r>
                                    <w:rPr>
                                      <w:rStyle w:val="26"/>
                                    </w:rPr>
                                    <w:t>Лабораторное исследование по определению хлоридов</w:t>
                                  </w:r>
                                </w:p>
                              </w:tc>
                              <w:tc>
                                <w:tcPr>
                                  <w:tcW w:w="20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142EC5EF" w14:textId="77777777" w:rsidR="007466AB" w:rsidRDefault="0090707A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jc w:val="center"/>
                                  </w:pPr>
                                  <w:r>
                                    <w:rPr>
                                      <w:rStyle w:val="26"/>
                                    </w:rPr>
                                    <w:t>Причал №1</w:t>
                                  </w:r>
                                </w:p>
                              </w:tc>
                              <w:tc>
                                <w:tcPr>
                                  <w:tcW w:w="28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16C1F30" w14:textId="77777777" w:rsidR="007466AB" w:rsidRDefault="0090707A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jc w:val="center"/>
                                  </w:pPr>
                                  <w:r>
                                    <w:rPr>
                                      <w:rStyle w:val="26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7466AB" w14:paraId="6463C127" w14:textId="77777777">
                              <w:trPr>
                                <w:trHeight w:hRule="exact" w:val="461"/>
                                <w:jc w:val="center"/>
                              </w:trPr>
                              <w:tc>
                                <w:tcPr>
                                  <w:tcW w:w="763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612CB8E6" w14:textId="77777777" w:rsidR="007466AB" w:rsidRDefault="007466AB" w:rsidP="00C62993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133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0BBE28DF" w14:textId="77777777" w:rsidR="007466AB" w:rsidRDefault="007466AB"/>
                              </w:tc>
                              <w:tc>
                                <w:tcPr>
                                  <w:tcW w:w="20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932BA45" w14:textId="77777777" w:rsidR="007466AB" w:rsidRDefault="0090707A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jc w:val="center"/>
                                  </w:pPr>
                                  <w:r>
                                    <w:rPr>
                                      <w:rStyle w:val="26"/>
                                    </w:rPr>
                                    <w:t>Причал №2</w:t>
                                  </w:r>
                                </w:p>
                              </w:tc>
                              <w:tc>
                                <w:tcPr>
                                  <w:tcW w:w="28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A20B8F1" w14:textId="77777777" w:rsidR="007466AB" w:rsidRDefault="0090707A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jc w:val="center"/>
                                  </w:pPr>
                                  <w:r>
                                    <w:rPr>
                                      <w:rStyle w:val="26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7466AB" w14:paraId="3822BC6F" w14:textId="77777777" w:rsidTr="00C62993">
                              <w:trPr>
                                <w:trHeight w:hRule="exact" w:val="410"/>
                                <w:jc w:val="center"/>
                              </w:trPr>
                              <w:tc>
                                <w:tcPr>
                                  <w:tcW w:w="763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61F5D992" w14:textId="77777777" w:rsidR="007466AB" w:rsidRDefault="0090707A" w:rsidP="00C62993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jc w:val="center"/>
                                  </w:pPr>
                                  <w:r>
                                    <w:rPr>
                                      <w:rStyle w:val="26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4133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2FA89F2A" w14:textId="77777777" w:rsidR="007466AB" w:rsidRDefault="0090707A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jc w:val="left"/>
                                  </w:pPr>
                                  <w:r>
                                    <w:rPr>
                                      <w:rStyle w:val="26"/>
                                    </w:rPr>
                                    <w:t>Лабораторные исследования рН</w:t>
                                  </w:r>
                                </w:p>
                              </w:tc>
                              <w:tc>
                                <w:tcPr>
                                  <w:tcW w:w="20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72EEE206" w14:textId="77777777" w:rsidR="007466AB" w:rsidRDefault="0090707A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jc w:val="center"/>
                                  </w:pPr>
                                  <w:r>
                                    <w:rPr>
                                      <w:rStyle w:val="26"/>
                                    </w:rPr>
                                    <w:t>Причал №1</w:t>
                                  </w:r>
                                </w:p>
                              </w:tc>
                              <w:tc>
                                <w:tcPr>
                                  <w:tcW w:w="28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162033B" w14:textId="77777777" w:rsidR="007466AB" w:rsidRDefault="0090707A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jc w:val="center"/>
                                  </w:pPr>
                                  <w:r>
                                    <w:rPr>
                                      <w:rStyle w:val="26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7466AB" w14:paraId="17197AAB" w14:textId="77777777">
                              <w:trPr>
                                <w:trHeight w:hRule="exact" w:val="418"/>
                                <w:jc w:val="center"/>
                              </w:trPr>
                              <w:tc>
                                <w:tcPr>
                                  <w:tcW w:w="763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27A3CB89" w14:textId="77777777" w:rsidR="007466AB" w:rsidRDefault="007466AB" w:rsidP="00C62993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133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51C41F1C" w14:textId="77777777" w:rsidR="007466AB" w:rsidRDefault="007466AB"/>
                              </w:tc>
                              <w:tc>
                                <w:tcPr>
                                  <w:tcW w:w="20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BEA54EE" w14:textId="77777777" w:rsidR="007466AB" w:rsidRDefault="0090707A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jc w:val="center"/>
                                  </w:pPr>
                                  <w:r>
                                    <w:rPr>
                                      <w:rStyle w:val="26"/>
                                    </w:rPr>
                                    <w:t>Причал №2</w:t>
                                  </w:r>
                                </w:p>
                              </w:tc>
                              <w:tc>
                                <w:tcPr>
                                  <w:tcW w:w="28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7C90D8C" w14:textId="77777777" w:rsidR="007466AB" w:rsidRDefault="0090707A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jc w:val="center"/>
                                  </w:pPr>
                                  <w:r>
                                    <w:rPr>
                                      <w:rStyle w:val="26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7466AB" w14:paraId="7147357B" w14:textId="77777777">
                              <w:trPr>
                                <w:trHeight w:hRule="exact" w:val="562"/>
                                <w:jc w:val="center"/>
                              </w:trPr>
                              <w:tc>
                                <w:tcPr>
                                  <w:tcW w:w="763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783BE8C" w14:textId="77777777" w:rsidR="007466AB" w:rsidRDefault="0090707A" w:rsidP="00C62993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jc w:val="center"/>
                                  </w:pPr>
                                  <w:r>
                                    <w:rPr>
                                      <w:rStyle w:val="26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4133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2431E531" w14:textId="77777777" w:rsidR="007466AB" w:rsidRDefault="0090707A">
                                  <w:pPr>
                                    <w:pStyle w:val="20"/>
                                    <w:shd w:val="clear" w:color="auto" w:fill="auto"/>
                                    <w:spacing w:before="0" w:after="0" w:line="278" w:lineRule="exact"/>
                                    <w:jc w:val="left"/>
                                  </w:pPr>
                                  <w:r>
                                    <w:rPr>
                                      <w:rStyle w:val="26"/>
                                    </w:rPr>
                                    <w:t>Лабораторные исследования по определению железа</w:t>
                                  </w:r>
                                </w:p>
                              </w:tc>
                              <w:tc>
                                <w:tcPr>
                                  <w:tcW w:w="20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29324498" w14:textId="77777777" w:rsidR="007466AB" w:rsidRDefault="0090707A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jc w:val="center"/>
                                  </w:pPr>
                                  <w:r>
                                    <w:rPr>
                                      <w:rStyle w:val="26"/>
                                    </w:rPr>
                                    <w:t>Причал №1</w:t>
                                  </w:r>
                                </w:p>
                              </w:tc>
                              <w:tc>
                                <w:tcPr>
                                  <w:tcW w:w="28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87E531D" w14:textId="77777777" w:rsidR="007466AB" w:rsidRDefault="0090707A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jc w:val="center"/>
                                  </w:pPr>
                                  <w:r>
                                    <w:rPr>
                                      <w:rStyle w:val="26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7466AB" w14:paraId="4D4152E6" w14:textId="77777777">
                              <w:trPr>
                                <w:trHeight w:hRule="exact" w:val="446"/>
                                <w:jc w:val="center"/>
                              </w:trPr>
                              <w:tc>
                                <w:tcPr>
                                  <w:tcW w:w="763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53DBA77E" w14:textId="77777777" w:rsidR="007466AB" w:rsidRDefault="007466AB"/>
                              </w:tc>
                              <w:tc>
                                <w:tcPr>
                                  <w:tcW w:w="4133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2CB577B3" w14:textId="77777777" w:rsidR="007466AB" w:rsidRDefault="007466AB"/>
                              </w:tc>
                              <w:tc>
                                <w:tcPr>
                                  <w:tcW w:w="20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8BDC938" w14:textId="77777777" w:rsidR="007466AB" w:rsidRDefault="0090707A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jc w:val="center"/>
                                  </w:pPr>
                                  <w:r>
                                    <w:rPr>
                                      <w:rStyle w:val="26"/>
                                    </w:rPr>
                                    <w:t>Причал №2</w:t>
                                  </w:r>
                                </w:p>
                              </w:tc>
                              <w:tc>
                                <w:tcPr>
                                  <w:tcW w:w="28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3DD5637" w14:textId="77777777" w:rsidR="007466AB" w:rsidRDefault="0090707A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jc w:val="center"/>
                                  </w:pPr>
                                  <w:r>
                                    <w:rPr>
                                      <w:rStyle w:val="26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7466AB" w14:paraId="76F5C0CA" w14:textId="77777777">
                              <w:trPr>
                                <w:trHeight w:hRule="exact" w:val="451"/>
                                <w:jc w:val="center"/>
                              </w:trPr>
                              <w:tc>
                                <w:tcPr>
                                  <w:tcW w:w="6950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5E161001" w14:textId="77777777" w:rsidR="007466AB" w:rsidRDefault="0090707A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ind w:right="160"/>
                                    <w:jc w:val="right"/>
                                  </w:pPr>
                                  <w:r>
                                    <w:rPr>
                                      <w:rStyle w:val="26"/>
                                    </w:rPr>
                                    <w:t>ИТОГО:</w:t>
                                  </w:r>
                                </w:p>
                              </w:tc>
                              <w:tc>
                                <w:tcPr>
                                  <w:tcW w:w="28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F70D706" w14:textId="77777777" w:rsidR="007466AB" w:rsidRDefault="0090707A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jc w:val="center"/>
                                  </w:pPr>
                                  <w:r>
                                    <w:rPr>
                                      <w:rStyle w:val="26"/>
                                    </w:rPr>
                                    <w:t>6</w:t>
                                  </w:r>
                                </w:p>
                              </w:tc>
                            </w:tr>
                          </w:tbl>
                          <w:p w14:paraId="4CF20DC0" w14:textId="77777777" w:rsidR="007466AB" w:rsidRDefault="007466A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63CF6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8" type="#_x0000_t202" style="position:absolute;margin-left:28.8pt;margin-top:115.7pt;width:490.8pt;height:217.35pt;z-index:2516469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763"/>
                        <w:gridCol w:w="4133"/>
                        <w:gridCol w:w="2054"/>
                        <w:gridCol w:w="2866"/>
                      </w:tblGrid>
                      <w:tr w:rsidR="007466AB" w14:paraId="6AF73F54" w14:textId="77777777">
                        <w:trPr>
                          <w:trHeight w:hRule="exact" w:val="845"/>
                          <w:jc w:val="center"/>
                        </w:trPr>
                        <w:tc>
                          <w:tcPr>
                            <w:tcW w:w="76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58289B55" w14:textId="77777777" w:rsidR="007466AB" w:rsidRDefault="0090707A">
                            <w:pPr>
                              <w:pStyle w:val="20"/>
                              <w:shd w:val="clear" w:color="auto" w:fill="auto"/>
                              <w:spacing w:before="0" w:after="60" w:line="220" w:lineRule="exact"/>
                              <w:ind w:left="260"/>
                              <w:jc w:val="left"/>
                            </w:pPr>
                            <w:r>
                              <w:rPr>
                                <w:rStyle w:val="26"/>
                              </w:rPr>
                              <w:t>№</w:t>
                            </w:r>
                          </w:p>
                          <w:p w14:paraId="28DBFB26" w14:textId="77777777" w:rsidR="007466AB" w:rsidRDefault="0090707A">
                            <w:pPr>
                              <w:pStyle w:val="20"/>
                              <w:shd w:val="clear" w:color="auto" w:fill="auto"/>
                              <w:spacing w:before="60" w:after="0" w:line="220" w:lineRule="exact"/>
                              <w:ind w:left="260"/>
                              <w:jc w:val="left"/>
                            </w:pPr>
                            <w:r>
                              <w:rPr>
                                <w:rStyle w:val="26"/>
                              </w:rPr>
                              <w:t>п/п</w:t>
                            </w:r>
                          </w:p>
                        </w:tc>
                        <w:tc>
                          <w:tcPr>
                            <w:tcW w:w="413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1A3EB088" w14:textId="77777777" w:rsidR="007466AB" w:rsidRDefault="0090707A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jc w:val="center"/>
                            </w:pPr>
                            <w:r>
                              <w:rPr>
                                <w:rStyle w:val="26"/>
                              </w:rPr>
                              <w:t>Исследуемые показатели</w:t>
                            </w:r>
                          </w:p>
                        </w:tc>
                        <w:tc>
                          <w:tcPr>
                            <w:tcW w:w="205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72070F12" w14:textId="77777777" w:rsidR="007466AB" w:rsidRDefault="0090707A">
                            <w:pPr>
                              <w:pStyle w:val="20"/>
                              <w:shd w:val="clear" w:color="auto" w:fill="auto"/>
                              <w:spacing w:before="0" w:after="120" w:line="220" w:lineRule="exact"/>
                              <w:jc w:val="center"/>
                            </w:pPr>
                            <w:r>
                              <w:rPr>
                                <w:rStyle w:val="26"/>
                              </w:rPr>
                              <w:t>Объект</w:t>
                            </w:r>
                          </w:p>
                          <w:p w14:paraId="13DA1230" w14:textId="77777777" w:rsidR="007466AB" w:rsidRDefault="0090707A">
                            <w:pPr>
                              <w:pStyle w:val="20"/>
                              <w:shd w:val="clear" w:color="auto" w:fill="auto"/>
                              <w:spacing w:before="120" w:after="0" w:line="220" w:lineRule="exact"/>
                              <w:jc w:val="center"/>
                            </w:pPr>
                            <w:r>
                              <w:rPr>
                                <w:rStyle w:val="26"/>
                              </w:rPr>
                              <w:t>исследования</w:t>
                            </w:r>
                          </w:p>
                        </w:tc>
                        <w:tc>
                          <w:tcPr>
                            <w:tcW w:w="286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2FF87D9A" w14:textId="77777777" w:rsidR="007466AB" w:rsidRDefault="0090707A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ind w:left="260"/>
                              <w:jc w:val="left"/>
                            </w:pPr>
                            <w:r>
                              <w:rPr>
                                <w:rStyle w:val="26"/>
                              </w:rPr>
                              <w:t>Количество измерений</w:t>
                            </w:r>
                          </w:p>
                        </w:tc>
                      </w:tr>
                      <w:tr w:rsidR="007466AB" w14:paraId="0BF56B94" w14:textId="77777777">
                        <w:trPr>
                          <w:trHeight w:hRule="exact" w:val="562"/>
                          <w:jc w:val="center"/>
                        </w:trPr>
                        <w:tc>
                          <w:tcPr>
                            <w:tcW w:w="763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2A45772C" w14:textId="77777777" w:rsidR="007466AB" w:rsidRDefault="0090707A" w:rsidP="00C62993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jc w:val="center"/>
                            </w:pPr>
                            <w:r>
                              <w:rPr>
                                <w:rStyle w:val="26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w="4133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45F99DFD" w14:textId="77777777" w:rsidR="007466AB" w:rsidRDefault="0090707A">
                            <w:pPr>
                              <w:pStyle w:val="20"/>
                              <w:shd w:val="clear" w:color="auto" w:fill="auto"/>
                              <w:spacing w:before="0" w:after="0" w:line="278" w:lineRule="exact"/>
                              <w:jc w:val="left"/>
                            </w:pPr>
                            <w:r>
                              <w:rPr>
                                <w:rStyle w:val="26"/>
                              </w:rPr>
                              <w:t>Лабораторное исследование по определению хлоридов</w:t>
                            </w:r>
                          </w:p>
                        </w:tc>
                        <w:tc>
                          <w:tcPr>
                            <w:tcW w:w="205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142EC5EF" w14:textId="77777777" w:rsidR="007466AB" w:rsidRDefault="0090707A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jc w:val="center"/>
                            </w:pPr>
                            <w:r>
                              <w:rPr>
                                <w:rStyle w:val="26"/>
                              </w:rPr>
                              <w:t>Причал №1</w:t>
                            </w:r>
                          </w:p>
                        </w:tc>
                        <w:tc>
                          <w:tcPr>
                            <w:tcW w:w="286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616C1F30" w14:textId="77777777" w:rsidR="007466AB" w:rsidRDefault="0090707A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jc w:val="center"/>
                            </w:pPr>
                            <w:r>
                              <w:rPr>
                                <w:rStyle w:val="26"/>
                              </w:rPr>
                              <w:t>1</w:t>
                            </w:r>
                          </w:p>
                        </w:tc>
                      </w:tr>
                      <w:tr w:rsidR="007466AB" w14:paraId="6463C127" w14:textId="77777777">
                        <w:trPr>
                          <w:trHeight w:hRule="exact" w:val="461"/>
                          <w:jc w:val="center"/>
                        </w:trPr>
                        <w:tc>
                          <w:tcPr>
                            <w:tcW w:w="763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612CB8E6" w14:textId="77777777" w:rsidR="007466AB" w:rsidRDefault="007466AB" w:rsidP="00C62993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133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0BBE28DF" w14:textId="77777777" w:rsidR="007466AB" w:rsidRDefault="007466AB"/>
                        </w:tc>
                        <w:tc>
                          <w:tcPr>
                            <w:tcW w:w="205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1932BA45" w14:textId="77777777" w:rsidR="007466AB" w:rsidRDefault="0090707A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jc w:val="center"/>
                            </w:pPr>
                            <w:r>
                              <w:rPr>
                                <w:rStyle w:val="26"/>
                              </w:rPr>
                              <w:t>Причал №2</w:t>
                            </w:r>
                          </w:p>
                        </w:tc>
                        <w:tc>
                          <w:tcPr>
                            <w:tcW w:w="286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4A20B8F1" w14:textId="77777777" w:rsidR="007466AB" w:rsidRDefault="0090707A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jc w:val="center"/>
                            </w:pPr>
                            <w:r>
                              <w:rPr>
                                <w:rStyle w:val="26"/>
                              </w:rPr>
                              <w:t>1</w:t>
                            </w:r>
                          </w:p>
                        </w:tc>
                      </w:tr>
                      <w:tr w:rsidR="007466AB" w14:paraId="3822BC6F" w14:textId="77777777" w:rsidTr="00C62993">
                        <w:trPr>
                          <w:trHeight w:hRule="exact" w:val="410"/>
                          <w:jc w:val="center"/>
                        </w:trPr>
                        <w:tc>
                          <w:tcPr>
                            <w:tcW w:w="763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61F5D992" w14:textId="77777777" w:rsidR="007466AB" w:rsidRDefault="0090707A" w:rsidP="00C62993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jc w:val="center"/>
                            </w:pPr>
                            <w:r>
                              <w:rPr>
                                <w:rStyle w:val="26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4133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2FA89F2A" w14:textId="77777777" w:rsidR="007466AB" w:rsidRDefault="0090707A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jc w:val="left"/>
                            </w:pPr>
                            <w:r>
                              <w:rPr>
                                <w:rStyle w:val="26"/>
                              </w:rPr>
                              <w:t>Лабораторные исследования рН</w:t>
                            </w:r>
                          </w:p>
                        </w:tc>
                        <w:tc>
                          <w:tcPr>
                            <w:tcW w:w="205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72EEE206" w14:textId="77777777" w:rsidR="007466AB" w:rsidRDefault="0090707A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jc w:val="center"/>
                            </w:pPr>
                            <w:r>
                              <w:rPr>
                                <w:rStyle w:val="26"/>
                              </w:rPr>
                              <w:t>Причал №1</w:t>
                            </w:r>
                          </w:p>
                        </w:tc>
                        <w:tc>
                          <w:tcPr>
                            <w:tcW w:w="286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5162033B" w14:textId="77777777" w:rsidR="007466AB" w:rsidRDefault="0090707A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jc w:val="center"/>
                            </w:pPr>
                            <w:r>
                              <w:rPr>
                                <w:rStyle w:val="26"/>
                              </w:rPr>
                              <w:t>1</w:t>
                            </w:r>
                          </w:p>
                        </w:tc>
                      </w:tr>
                      <w:tr w:rsidR="007466AB" w14:paraId="17197AAB" w14:textId="77777777">
                        <w:trPr>
                          <w:trHeight w:hRule="exact" w:val="418"/>
                          <w:jc w:val="center"/>
                        </w:trPr>
                        <w:tc>
                          <w:tcPr>
                            <w:tcW w:w="763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27A3CB89" w14:textId="77777777" w:rsidR="007466AB" w:rsidRDefault="007466AB" w:rsidP="00C62993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133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51C41F1C" w14:textId="77777777" w:rsidR="007466AB" w:rsidRDefault="007466AB"/>
                        </w:tc>
                        <w:tc>
                          <w:tcPr>
                            <w:tcW w:w="205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6BEA54EE" w14:textId="77777777" w:rsidR="007466AB" w:rsidRDefault="0090707A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jc w:val="center"/>
                            </w:pPr>
                            <w:r>
                              <w:rPr>
                                <w:rStyle w:val="26"/>
                              </w:rPr>
                              <w:t>Причал №2</w:t>
                            </w:r>
                          </w:p>
                        </w:tc>
                        <w:tc>
                          <w:tcPr>
                            <w:tcW w:w="286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17C90D8C" w14:textId="77777777" w:rsidR="007466AB" w:rsidRDefault="0090707A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jc w:val="center"/>
                            </w:pPr>
                            <w:r>
                              <w:rPr>
                                <w:rStyle w:val="26"/>
                              </w:rPr>
                              <w:t>1</w:t>
                            </w:r>
                          </w:p>
                        </w:tc>
                      </w:tr>
                      <w:tr w:rsidR="007466AB" w14:paraId="7147357B" w14:textId="77777777">
                        <w:trPr>
                          <w:trHeight w:hRule="exact" w:val="562"/>
                          <w:jc w:val="center"/>
                        </w:trPr>
                        <w:tc>
                          <w:tcPr>
                            <w:tcW w:w="763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4783BE8C" w14:textId="77777777" w:rsidR="007466AB" w:rsidRDefault="0090707A" w:rsidP="00C62993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jc w:val="center"/>
                            </w:pPr>
                            <w:r>
                              <w:rPr>
                                <w:rStyle w:val="26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4133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2431E531" w14:textId="77777777" w:rsidR="007466AB" w:rsidRDefault="0090707A">
                            <w:pPr>
                              <w:pStyle w:val="20"/>
                              <w:shd w:val="clear" w:color="auto" w:fill="auto"/>
                              <w:spacing w:before="0" w:after="0" w:line="278" w:lineRule="exact"/>
                              <w:jc w:val="left"/>
                            </w:pPr>
                            <w:r>
                              <w:rPr>
                                <w:rStyle w:val="26"/>
                              </w:rPr>
                              <w:t>Лабораторные исследования по определению железа</w:t>
                            </w:r>
                          </w:p>
                        </w:tc>
                        <w:tc>
                          <w:tcPr>
                            <w:tcW w:w="205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29324498" w14:textId="77777777" w:rsidR="007466AB" w:rsidRDefault="0090707A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jc w:val="center"/>
                            </w:pPr>
                            <w:r>
                              <w:rPr>
                                <w:rStyle w:val="26"/>
                              </w:rPr>
                              <w:t>Причал №1</w:t>
                            </w:r>
                          </w:p>
                        </w:tc>
                        <w:tc>
                          <w:tcPr>
                            <w:tcW w:w="286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087E531D" w14:textId="77777777" w:rsidR="007466AB" w:rsidRDefault="0090707A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jc w:val="center"/>
                            </w:pPr>
                            <w:r>
                              <w:rPr>
                                <w:rStyle w:val="26"/>
                              </w:rPr>
                              <w:t>1</w:t>
                            </w:r>
                          </w:p>
                        </w:tc>
                      </w:tr>
                      <w:tr w:rsidR="007466AB" w14:paraId="4D4152E6" w14:textId="77777777">
                        <w:trPr>
                          <w:trHeight w:hRule="exact" w:val="446"/>
                          <w:jc w:val="center"/>
                        </w:trPr>
                        <w:tc>
                          <w:tcPr>
                            <w:tcW w:w="763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53DBA77E" w14:textId="77777777" w:rsidR="007466AB" w:rsidRDefault="007466AB"/>
                        </w:tc>
                        <w:tc>
                          <w:tcPr>
                            <w:tcW w:w="4133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2CB577B3" w14:textId="77777777" w:rsidR="007466AB" w:rsidRDefault="007466AB"/>
                        </w:tc>
                        <w:tc>
                          <w:tcPr>
                            <w:tcW w:w="205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48BDC938" w14:textId="77777777" w:rsidR="007466AB" w:rsidRDefault="0090707A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jc w:val="center"/>
                            </w:pPr>
                            <w:r>
                              <w:rPr>
                                <w:rStyle w:val="26"/>
                              </w:rPr>
                              <w:t>Причал №2</w:t>
                            </w:r>
                          </w:p>
                        </w:tc>
                        <w:tc>
                          <w:tcPr>
                            <w:tcW w:w="286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33DD5637" w14:textId="77777777" w:rsidR="007466AB" w:rsidRDefault="0090707A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jc w:val="center"/>
                            </w:pPr>
                            <w:r>
                              <w:rPr>
                                <w:rStyle w:val="26"/>
                              </w:rPr>
                              <w:t>1</w:t>
                            </w:r>
                          </w:p>
                        </w:tc>
                      </w:tr>
                      <w:tr w:rsidR="007466AB" w14:paraId="76F5C0CA" w14:textId="77777777">
                        <w:trPr>
                          <w:trHeight w:hRule="exact" w:val="451"/>
                          <w:jc w:val="center"/>
                        </w:trPr>
                        <w:tc>
                          <w:tcPr>
                            <w:tcW w:w="6950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14:paraId="5E161001" w14:textId="77777777" w:rsidR="007466AB" w:rsidRDefault="0090707A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ind w:right="160"/>
                              <w:jc w:val="right"/>
                            </w:pPr>
                            <w:r>
                              <w:rPr>
                                <w:rStyle w:val="26"/>
                              </w:rPr>
                              <w:t>ИТОГО:</w:t>
                            </w:r>
                          </w:p>
                        </w:tc>
                        <w:tc>
                          <w:tcPr>
                            <w:tcW w:w="28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0F70D706" w14:textId="77777777" w:rsidR="007466AB" w:rsidRDefault="0090707A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jc w:val="center"/>
                            </w:pPr>
                            <w:r>
                              <w:rPr>
                                <w:rStyle w:val="26"/>
                              </w:rPr>
                              <w:t>6</w:t>
                            </w:r>
                          </w:p>
                        </w:tc>
                      </w:tr>
                    </w:tbl>
                    <w:p w14:paraId="4CF20DC0" w14:textId="77777777" w:rsidR="007466AB" w:rsidRDefault="007466AB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AA6265B" w14:textId="77777777" w:rsidR="007466AB" w:rsidRDefault="007466AB">
      <w:pPr>
        <w:spacing w:line="360" w:lineRule="exact"/>
      </w:pPr>
    </w:p>
    <w:p w14:paraId="131A3BEA" w14:textId="77777777" w:rsidR="007466AB" w:rsidRDefault="007466AB">
      <w:pPr>
        <w:spacing w:line="360" w:lineRule="exact"/>
      </w:pPr>
    </w:p>
    <w:p w14:paraId="70794517" w14:textId="77777777" w:rsidR="007466AB" w:rsidRDefault="007466AB">
      <w:pPr>
        <w:spacing w:line="360" w:lineRule="exact"/>
      </w:pPr>
    </w:p>
    <w:p w14:paraId="775C6F53" w14:textId="77777777" w:rsidR="007466AB" w:rsidRDefault="007466AB">
      <w:pPr>
        <w:spacing w:line="360" w:lineRule="exact"/>
      </w:pPr>
    </w:p>
    <w:p w14:paraId="3027B99E" w14:textId="77777777" w:rsidR="007466AB" w:rsidRDefault="007466AB">
      <w:pPr>
        <w:spacing w:line="360" w:lineRule="exact"/>
      </w:pPr>
    </w:p>
    <w:p w14:paraId="7F089C9D" w14:textId="77777777" w:rsidR="007466AB" w:rsidRDefault="007466AB">
      <w:pPr>
        <w:spacing w:line="360" w:lineRule="exact"/>
      </w:pPr>
    </w:p>
    <w:p w14:paraId="086D3869" w14:textId="77777777" w:rsidR="007466AB" w:rsidRDefault="007466AB">
      <w:pPr>
        <w:spacing w:line="360" w:lineRule="exact"/>
      </w:pPr>
    </w:p>
    <w:p w14:paraId="6119D3E8" w14:textId="77777777" w:rsidR="007466AB" w:rsidRDefault="007466AB">
      <w:pPr>
        <w:spacing w:line="360" w:lineRule="exact"/>
      </w:pPr>
    </w:p>
    <w:p w14:paraId="36E35B3A" w14:textId="77777777" w:rsidR="007466AB" w:rsidRDefault="007466AB">
      <w:pPr>
        <w:spacing w:line="360" w:lineRule="exact"/>
      </w:pPr>
    </w:p>
    <w:p w14:paraId="4B2F81C8" w14:textId="77777777" w:rsidR="007466AB" w:rsidRDefault="007466AB">
      <w:pPr>
        <w:spacing w:line="360" w:lineRule="exact"/>
      </w:pPr>
    </w:p>
    <w:p w14:paraId="7892BAF5" w14:textId="77777777" w:rsidR="007466AB" w:rsidRDefault="007466AB">
      <w:pPr>
        <w:spacing w:line="360" w:lineRule="exact"/>
      </w:pPr>
    </w:p>
    <w:p w14:paraId="301B3906" w14:textId="77777777" w:rsidR="007466AB" w:rsidRDefault="007466AB">
      <w:pPr>
        <w:spacing w:line="360" w:lineRule="exact"/>
      </w:pPr>
    </w:p>
    <w:p w14:paraId="1F6763F0" w14:textId="77777777" w:rsidR="007466AB" w:rsidRDefault="007466AB">
      <w:pPr>
        <w:spacing w:line="360" w:lineRule="exact"/>
      </w:pPr>
    </w:p>
    <w:p w14:paraId="5C71AFF9" w14:textId="77777777" w:rsidR="007466AB" w:rsidRDefault="007466AB">
      <w:pPr>
        <w:spacing w:line="360" w:lineRule="exact"/>
      </w:pPr>
    </w:p>
    <w:p w14:paraId="1078CFBB" w14:textId="77777777" w:rsidR="007466AB" w:rsidRDefault="007466AB">
      <w:pPr>
        <w:spacing w:line="360" w:lineRule="exact"/>
      </w:pPr>
    </w:p>
    <w:p w14:paraId="05C5FE79" w14:textId="77777777" w:rsidR="007466AB" w:rsidRDefault="007466AB">
      <w:pPr>
        <w:spacing w:line="360" w:lineRule="exact"/>
      </w:pPr>
    </w:p>
    <w:p w14:paraId="17C00AA7" w14:textId="77777777" w:rsidR="007466AB" w:rsidRDefault="007466AB">
      <w:pPr>
        <w:spacing w:line="360" w:lineRule="exact"/>
      </w:pPr>
    </w:p>
    <w:p w14:paraId="3D655FF7" w14:textId="77777777" w:rsidR="007466AB" w:rsidRDefault="007466AB">
      <w:pPr>
        <w:spacing w:line="360" w:lineRule="exact"/>
      </w:pPr>
    </w:p>
    <w:p w14:paraId="751F6284" w14:textId="77777777" w:rsidR="007466AB" w:rsidRDefault="007466AB">
      <w:pPr>
        <w:spacing w:line="360" w:lineRule="exact"/>
      </w:pPr>
    </w:p>
    <w:p w14:paraId="50134F59" w14:textId="77777777" w:rsidR="007466AB" w:rsidRDefault="007466AB">
      <w:pPr>
        <w:spacing w:line="360" w:lineRule="exact"/>
      </w:pPr>
    </w:p>
    <w:p w14:paraId="0FD7EAAB" w14:textId="77777777" w:rsidR="007466AB" w:rsidRDefault="007466AB">
      <w:pPr>
        <w:spacing w:line="360" w:lineRule="exact"/>
      </w:pPr>
    </w:p>
    <w:p w14:paraId="695253B9" w14:textId="77777777" w:rsidR="004C2FB3" w:rsidRPr="000E6342" w:rsidRDefault="008B1480" w:rsidP="004C2FB3">
      <w:pPr>
        <w:tabs>
          <w:tab w:val="left" w:pos="1252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Исполнитель</w:t>
      </w:r>
      <w:r w:rsidR="004C2FB3" w:rsidRPr="000E6342">
        <w:rPr>
          <w:rFonts w:ascii="Times New Roman" w:hAnsi="Times New Roman" w:cs="Times New Roman"/>
          <w:b/>
          <w:bCs/>
        </w:rPr>
        <w:t xml:space="preserve">:                                                   </w:t>
      </w:r>
      <w:r>
        <w:rPr>
          <w:rFonts w:ascii="Times New Roman" w:hAnsi="Times New Roman" w:cs="Times New Roman"/>
          <w:b/>
          <w:bCs/>
        </w:rPr>
        <w:t xml:space="preserve">                          Заказчик</w:t>
      </w:r>
      <w:r w:rsidR="004C2FB3" w:rsidRPr="000E6342">
        <w:rPr>
          <w:rFonts w:ascii="Times New Roman" w:hAnsi="Times New Roman" w:cs="Times New Roman"/>
          <w:b/>
          <w:bCs/>
        </w:rPr>
        <w:t>:</w:t>
      </w:r>
    </w:p>
    <w:p w14:paraId="1662C37D" w14:textId="77777777" w:rsidR="004C2FB3" w:rsidRDefault="004C2FB3" w:rsidP="008B1480">
      <w:pPr>
        <w:ind w:left="567" w:firstLine="1276"/>
        <w:rPr>
          <w:rFonts w:ascii="Times New Roman" w:hAnsi="Times New Roman" w:cs="Times New Roman"/>
          <w:b/>
          <w:bCs/>
        </w:rPr>
      </w:pPr>
    </w:p>
    <w:p w14:paraId="65F25FBC" w14:textId="77777777" w:rsidR="004C2FB3" w:rsidRPr="000E6342" w:rsidRDefault="004C2FB3" w:rsidP="004C2FB3">
      <w:pPr>
        <w:ind w:firstLine="1276"/>
        <w:rPr>
          <w:rFonts w:ascii="Times New Roman" w:hAnsi="Times New Roman" w:cs="Times New Roman"/>
        </w:rPr>
      </w:pPr>
      <w:r w:rsidRPr="000E6342">
        <w:rPr>
          <w:rFonts w:ascii="Times New Roman" w:hAnsi="Times New Roman" w:cs="Times New Roman"/>
          <w:b/>
          <w:bCs/>
        </w:rPr>
        <w:t xml:space="preserve"> </w:t>
      </w:r>
      <w:r w:rsidRPr="000E6342">
        <w:rPr>
          <w:rFonts w:ascii="Times New Roman" w:hAnsi="Times New Roman" w:cs="Times New Roman"/>
        </w:rPr>
        <w:t>Директор</w:t>
      </w:r>
      <w:r w:rsidRPr="000E6342">
        <w:rPr>
          <w:rFonts w:ascii="Times New Roman" w:hAnsi="Times New Roman" w:cs="Times New Roman"/>
          <w:b/>
          <w:bCs/>
        </w:rPr>
        <w:t xml:space="preserve">:                                                                                     </w:t>
      </w:r>
      <w:r w:rsidRPr="000E6342">
        <w:rPr>
          <w:rFonts w:ascii="Times New Roman" w:hAnsi="Times New Roman" w:cs="Times New Roman"/>
        </w:rPr>
        <w:t xml:space="preserve">Директор:                                                                                                                                                  </w:t>
      </w:r>
    </w:p>
    <w:p w14:paraId="1E4F9A86" w14:textId="77777777" w:rsidR="004C2FB3" w:rsidRPr="000E6342" w:rsidRDefault="004C2FB3" w:rsidP="004C2FB3">
      <w:pPr>
        <w:ind w:firstLine="1276"/>
        <w:rPr>
          <w:rFonts w:ascii="Times New Roman" w:hAnsi="Times New Roman" w:cs="Times New Roman"/>
        </w:rPr>
      </w:pPr>
      <w:r w:rsidRPr="000E6342">
        <w:rPr>
          <w:rFonts w:ascii="Times New Roman" w:hAnsi="Times New Roman" w:cs="Times New Roman"/>
        </w:rPr>
        <w:t xml:space="preserve">                                         </w:t>
      </w:r>
    </w:p>
    <w:p w14:paraId="6EE7B761" w14:textId="77777777" w:rsidR="004C2FB3" w:rsidRPr="000E6342" w:rsidRDefault="004C2FB3" w:rsidP="004C2FB3">
      <w:pPr>
        <w:ind w:firstLine="1276"/>
        <w:rPr>
          <w:rFonts w:ascii="Times New Roman" w:hAnsi="Times New Roman" w:cs="Times New Roman"/>
        </w:rPr>
      </w:pPr>
      <w:r w:rsidRPr="000E6342">
        <w:rPr>
          <w:rFonts w:ascii="Times New Roman" w:hAnsi="Times New Roman" w:cs="Times New Roman"/>
        </w:rPr>
        <w:t xml:space="preserve">____________________                                                             _______________ С.В. Черный </w:t>
      </w:r>
    </w:p>
    <w:p w14:paraId="4A7306FD" w14:textId="77777777" w:rsidR="008B1480" w:rsidRDefault="008B1480" w:rsidP="004C2FB3">
      <w:pPr>
        <w:ind w:firstLine="1276"/>
        <w:rPr>
          <w:rFonts w:ascii="Times New Roman" w:hAnsi="Times New Roman" w:cs="Times New Roman"/>
        </w:rPr>
      </w:pPr>
    </w:p>
    <w:p w14:paraId="39DFF067" w14:textId="457DDF7C" w:rsidR="004C2FB3" w:rsidRPr="000E6342" w:rsidRDefault="00E04086" w:rsidP="004C2FB3">
      <w:pPr>
        <w:ind w:firstLine="12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«___»_________________</w:t>
      </w:r>
      <w:r w:rsidR="004C2FB3" w:rsidRPr="000E6342">
        <w:rPr>
          <w:rFonts w:ascii="Times New Roman" w:hAnsi="Times New Roman" w:cs="Times New Roman"/>
        </w:rPr>
        <w:t>202</w:t>
      </w:r>
      <w:ins w:id="10" w:author="Свекольникова Любовь Михайловна" w:date="2024-12-18T18:06:00Z">
        <w:r w:rsidR="004C2FB3" w:rsidRPr="000E6342">
          <w:rPr>
            <w:rFonts w:ascii="Times New Roman" w:hAnsi="Times New Roman" w:cs="Times New Roman"/>
          </w:rPr>
          <w:t>5</w:t>
        </w:r>
      </w:ins>
      <w:r w:rsidR="004C2FB3" w:rsidRPr="000E6342">
        <w:rPr>
          <w:rFonts w:ascii="Times New Roman" w:hAnsi="Times New Roman" w:cs="Times New Roman"/>
        </w:rPr>
        <w:t xml:space="preserve"> г.                                      «___»________________202</w:t>
      </w:r>
      <w:ins w:id="11" w:author="Свекольникова Любовь Михайловна" w:date="2024-12-18T18:06:00Z">
        <w:r w:rsidR="004C2FB3" w:rsidRPr="000E6342">
          <w:rPr>
            <w:rFonts w:ascii="Times New Roman" w:hAnsi="Times New Roman" w:cs="Times New Roman"/>
          </w:rPr>
          <w:t>5</w:t>
        </w:r>
      </w:ins>
      <w:r w:rsidR="004C2FB3">
        <w:rPr>
          <w:rFonts w:ascii="Times New Roman" w:hAnsi="Times New Roman" w:cs="Times New Roman"/>
        </w:rPr>
        <w:t xml:space="preserve"> </w:t>
      </w:r>
      <w:r w:rsidR="004C2FB3" w:rsidRPr="000E6342">
        <w:rPr>
          <w:rFonts w:ascii="Times New Roman" w:hAnsi="Times New Roman" w:cs="Times New Roman"/>
        </w:rPr>
        <w:t>г.</w:t>
      </w:r>
    </w:p>
    <w:p w14:paraId="5F1666C0" w14:textId="6517F59C" w:rsidR="004C2FB3" w:rsidRPr="004B61CA" w:rsidRDefault="004C2FB3" w:rsidP="004C2FB3">
      <w:pPr>
        <w:ind w:left="1418" w:firstLine="1276"/>
        <w:rPr>
          <w:rFonts w:ascii="Times New Roman" w:hAnsi="Times New Roman" w:cs="Times New Roman"/>
        </w:rPr>
        <w:sectPr w:rsidR="004C2FB3" w:rsidRPr="004B61CA" w:rsidSect="004C2FB3">
          <w:pgSz w:w="11900" w:h="16840"/>
          <w:pgMar w:top="1168" w:right="0" w:bottom="434" w:left="0" w:header="0" w:footer="3" w:gutter="0"/>
          <w:cols w:space="720"/>
          <w:noEndnote/>
          <w:docGrid w:linePitch="360"/>
        </w:sectPr>
      </w:pPr>
      <w:r w:rsidRPr="000E634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м.п                                                                                                     м.п.                                      </w:t>
      </w:r>
      <w:r w:rsidR="0064322A">
        <w:rPr>
          <w:rFonts w:ascii="Times New Roman" w:hAnsi="Times New Roman" w:cs="Times New Roman"/>
        </w:rPr>
        <w:t xml:space="preserve">                              </w:t>
      </w:r>
    </w:p>
    <w:p w14:paraId="6DA1A4C0" w14:textId="77777777" w:rsidR="007466AB" w:rsidRDefault="007466AB">
      <w:pPr>
        <w:spacing w:line="360" w:lineRule="exact"/>
      </w:pPr>
    </w:p>
    <w:p w14:paraId="6D3A5C0D" w14:textId="77777777" w:rsidR="007466AB" w:rsidRDefault="007466AB">
      <w:pPr>
        <w:spacing w:line="360" w:lineRule="exact"/>
      </w:pPr>
    </w:p>
    <w:p w14:paraId="72EA4AB1" w14:textId="77777777" w:rsidR="007466AB" w:rsidRDefault="007466AB">
      <w:pPr>
        <w:spacing w:line="360" w:lineRule="exact"/>
      </w:pPr>
    </w:p>
    <w:p w14:paraId="21405EC4" w14:textId="77777777" w:rsidR="007466AB" w:rsidRDefault="007466AB">
      <w:pPr>
        <w:spacing w:line="360" w:lineRule="exact"/>
      </w:pPr>
    </w:p>
    <w:p w14:paraId="3D803F6C" w14:textId="77777777" w:rsidR="007466AB" w:rsidRDefault="007466AB">
      <w:pPr>
        <w:spacing w:line="360" w:lineRule="exact"/>
      </w:pPr>
    </w:p>
    <w:p w14:paraId="7C0DF13D" w14:textId="77777777" w:rsidR="007466AB" w:rsidRDefault="007466AB">
      <w:pPr>
        <w:rPr>
          <w:sz w:val="2"/>
          <w:szCs w:val="2"/>
        </w:rPr>
      </w:pPr>
    </w:p>
    <w:sectPr w:rsidR="007466AB">
      <w:pgSz w:w="11900" w:h="16840"/>
      <w:pgMar w:top="1201" w:right="263" w:bottom="803" w:left="77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6A3EA7" w14:textId="77777777" w:rsidR="00017BB3" w:rsidRDefault="00017BB3">
      <w:r>
        <w:separator/>
      </w:r>
    </w:p>
  </w:endnote>
  <w:endnote w:type="continuationSeparator" w:id="0">
    <w:p w14:paraId="1468AA91" w14:textId="77777777" w:rsidR="00017BB3" w:rsidRDefault="00017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A0D6DB" w14:textId="77777777" w:rsidR="00017BB3" w:rsidRDefault="00017BB3"/>
  </w:footnote>
  <w:footnote w:type="continuationSeparator" w:id="0">
    <w:p w14:paraId="4394BD24" w14:textId="77777777" w:rsidR="00017BB3" w:rsidRDefault="00017BB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00684"/>
    <w:multiLevelType w:val="multilevel"/>
    <w:tmpl w:val="4DD0A0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D336AB"/>
    <w:multiLevelType w:val="multilevel"/>
    <w:tmpl w:val="EA4E4D7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1421945"/>
    <w:multiLevelType w:val="multilevel"/>
    <w:tmpl w:val="458C99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векольникова Любовь Михайловна">
    <w15:presenceInfo w15:providerId="AD" w15:userId="S-1-5-21-823518204-606747145-839522115-18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6AB"/>
    <w:rsid w:val="00015662"/>
    <w:rsid w:val="00017BB3"/>
    <w:rsid w:val="00061E66"/>
    <w:rsid w:val="000955A5"/>
    <w:rsid w:val="000A419A"/>
    <w:rsid w:val="000D7919"/>
    <w:rsid w:val="000E6342"/>
    <w:rsid w:val="00166ECE"/>
    <w:rsid w:val="00173225"/>
    <w:rsid w:val="001833A4"/>
    <w:rsid w:val="001D2A26"/>
    <w:rsid w:val="001E1CDE"/>
    <w:rsid w:val="002005DF"/>
    <w:rsid w:val="00266CAC"/>
    <w:rsid w:val="0027620B"/>
    <w:rsid w:val="002817AC"/>
    <w:rsid w:val="002C1F48"/>
    <w:rsid w:val="002E1F96"/>
    <w:rsid w:val="00304A5C"/>
    <w:rsid w:val="003652D3"/>
    <w:rsid w:val="003756D9"/>
    <w:rsid w:val="003B5EFA"/>
    <w:rsid w:val="0043642C"/>
    <w:rsid w:val="00493C64"/>
    <w:rsid w:val="004B61CA"/>
    <w:rsid w:val="004C2FB3"/>
    <w:rsid w:val="0059582F"/>
    <w:rsid w:val="00605885"/>
    <w:rsid w:val="00635508"/>
    <w:rsid w:val="0064322A"/>
    <w:rsid w:val="0064423B"/>
    <w:rsid w:val="006E16E2"/>
    <w:rsid w:val="006F62F1"/>
    <w:rsid w:val="00726506"/>
    <w:rsid w:val="007466AB"/>
    <w:rsid w:val="007662C8"/>
    <w:rsid w:val="007A417F"/>
    <w:rsid w:val="007D1FFC"/>
    <w:rsid w:val="00805DB6"/>
    <w:rsid w:val="00831956"/>
    <w:rsid w:val="0084417D"/>
    <w:rsid w:val="00856D64"/>
    <w:rsid w:val="008A6F7D"/>
    <w:rsid w:val="008B1480"/>
    <w:rsid w:val="008F03FC"/>
    <w:rsid w:val="009067DC"/>
    <w:rsid w:val="0090707A"/>
    <w:rsid w:val="0095111D"/>
    <w:rsid w:val="00990164"/>
    <w:rsid w:val="00993AA5"/>
    <w:rsid w:val="009B6AA0"/>
    <w:rsid w:val="009D292F"/>
    <w:rsid w:val="009E7368"/>
    <w:rsid w:val="00A4583B"/>
    <w:rsid w:val="00A76CE8"/>
    <w:rsid w:val="00A85781"/>
    <w:rsid w:val="00AF29B1"/>
    <w:rsid w:val="00AF5F21"/>
    <w:rsid w:val="00B319A1"/>
    <w:rsid w:val="00B65633"/>
    <w:rsid w:val="00B77F23"/>
    <w:rsid w:val="00C379C6"/>
    <w:rsid w:val="00C62993"/>
    <w:rsid w:val="00D20F4B"/>
    <w:rsid w:val="00E00359"/>
    <w:rsid w:val="00E04086"/>
    <w:rsid w:val="00E1024B"/>
    <w:rsid w:val="00E357B7"/>
    <w:rsid w:val="00E5021C"/>
    <w:rsid w:val="00E9513F"/>
    <w:rsid w:val="00F4709C"/>
    <w:rsid w:val="00F65CAF"/>
    <w:rsid w:val="00F7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C645D1C"/>
  <w15:docId w15:val="{BC9D8A56-CD1E-4A8D-A8E9-D5288F668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Основной текст (3)_"/>
    <w:basedOn w:val="a0"/>
    <w:link w:val="32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33">
    <w:name w:val="Основной текст (3)"/>
    <w:basedOn w:val="31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3LucidaSansUnicode">
    <w:name w:val="Основной текст (3) + Lucida Sans Unicode;Не полужирный"/>
    <w:basedOn w:val="31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3"/>
      <w:szCs w:val="13"/>
      <w:u w:val="none"/>
    </w:rPr>
  </w:style>
  <w:style w:type="character" w:customStyle="1" w:styleId="Exact">
    <w:name w:val="Подпись к картинке Exact"/>
    <w:basedOn w:val="a0"/>
    <w:link w:val="a7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Exact0">
    <w:name w:val="Подпись к картинке Exact"/>
    <w:basedOn w:val="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LucidaSansUnicodeExact">
    <w:name w:val="Подпись к картинке + Lucida Sans Unicode;Не полужирный Exact"/>
    <w:basedOn w:val="Exact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a8">
    <w:name w:val="Колонтитул + 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rebuchetMS65pt">
    <w:name w:val="Колонтитул + Trebuchet MS;6;5 pt;Не полужирный"/>
    <w:basedOn w:val="a4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Exact0">
    <w:name w:val="Основной текст (3) Exact"/>
    <w:basedOn w:val="a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3Exact1">
    <w:name w:val="Основной текст (3) Exact"/>
    <w:basedOn w:val="31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Exact1">
    <w:name w:val="Заголовок №2 Exact"/>
    <w:basedOn w:val="a0"/>
    <w:link w:val="2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2">
    <w:name w:val="Заголовок №2 Exact"/>
    <w:basedOn w:val="2Exact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300" w:after="42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168" w:lineRule="exact"/>
      <w:jc w:val="right"/>
    </w:pPr>
    <w:rPr>
      <w:rFonts w:ascii="Trebuchet MS" w:eastAsia="Trebuchet MS" w:hAnsi="Trebuchet MS" w:cs="Trebuchet MS"/>
      <w:b/>
      <w:bCs/>
      <w:sz w:val="12"/>
      <w:szCs w:val="1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pacing w:val="10"/>
      <w:sz w:val="13"/>
      <w:szCs w:val="13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168" w:lineRule="exact"/>
      <w:jc w:val="right"/>
    </w:pPr>
    <w:rPr>
      <w:rFonts w:ascii="Trebuchet MS" w:eastAsia="Trebuchet MS" w:hAnsi="Trebuchet MS" w:cs="Trebuchet MS"/>
      <w:b/>
      <w:bCs/>
      <w:sz w:val="12"/>
      <w:szCs w:val="12"/>
    </w:rPr>
  </w:style>
  <w:style w:type="paragraph" w:customStyle="1" w:styleId="27">
    <w:name w:val="Заголовок №2"/>
    <w:basedOn w:val="a"/>
    <w:link w:val="2Exact1"/>
    <w:pPr>
      <w:shd w:val="clear" w:color="auto" w:fill="FFFFFF"/>
      <w:spacing w:before="240" w:line="0" w:lineRule="atLeast"/>
      <w:outlineLvl w:val="1"/>
    </w:pPr>
    <w:rPr>
      <w:rFonts w:ascii="Trebuchet MS" w:eastAsia="Trebuchet MS" w:hAnsi="Trebuchet MS" w:cs="Trebuchet MS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4364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3642C"/>
    <w:rPr>
      <w:color w:val="000000"/>
    </w:rPr>
  </w:style>
  <w:style w:type="paragraph" w:styleId="ab">
    <w:name w:val="footer"/>
    <w:basedOn w:val="a"/>
    <w:link w:val="ac"/>
    <w:uiPriority w:val="99"/>
    <w:unhideWhenUsed/>
    <w:rsid w:val="004364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3642C"/>
    <w:rPr>
      <w:color w:val="000000"/>
    </w:rPr>
  </w:style>
  <w:style w:type="character" w:styleId="ad">
    <w:name w:val="annotation reference"/>
    <w:basedOn w:val="a0"/>
    <w:uiPriority w:val="99"/>
    <w:semiHidden/>
    <w:unhideWhenUsed/>
    <w:rsid w:val="00B77F2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77F2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77F23"/>
    <w:rPr>
      <w:color w:val="000000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77F2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77F23"/>
    <w:rPr>
      <w:b/>
      <w:bCs/>
      <w:color w:val="000000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B77F23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B77F23"/>
    <w:rPr>
      <w:rFonts w:ascii="Segoe UI" w:hAnsi="Segoe UI" w:cs="Segoe UI"/>
      <w:color w:val="000000"/>
      <w:sz w:val="18"/>
      <w:szCs w:val="18"/>
    </w:rPr>
  </w:style>
  <w:style w:type="paragraph" w:styleId="af4">
    <w:name w:val="Body Text"/>
    <w:basedOn w:val="a"/>
    <w:link w:val="af5"/>
    <w:rsid w:val="001833A4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sz w:val="26"/>
      <w:szCs w:val="20"/>
      <w:lang w:eastAsia="ar-SA" w:bidi="ar-SA"/>
    </w:rPr>
  </w:style>
  <w:style w:type="character" w:customStyle="1" w:styleId="af5">
    <w:name w:val="Основной текст Знак"/>
    <w:basedOn w:val="a0"/>
    <w:link w:val="af4"/>
    <w:rsid w:val="001833A4"/>
    <w:rPr>
      <w:rFonts w:ascii="Times New Roman" w:eastAsia="Times New Roman" w:hAnsi="Times New Roman" w:cs="Times New Roman"/>
      <w:sz w:val="26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4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1504</Words>
  <Characters>8579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Свекольникова Любовь Михайловна</dc:creator>
  <cp:lastModifiedBy>Свекольникова Любовь Михайловна</cp:lastModifiedBy>
  <cp:revision>10</cp:revision>
  <dcterms:created xsi:type="dcterms:W3CDTF">2025-04-21T10:26:00Z</dcterms:created>
  <dcterms:modified xsi:type="dcterms:W3CDTF">2025-04-21T12:35:00Z</dcterms:modified>
</cp:coreProperties>
</file>