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061" w:rsidRDefault="00377061" w:rsidP="00377061">
      <w:pPr>
        <w:jc w:val="center"/>
        <w:rPr>
          <w:b/>
          <w:sz w:val="28"/>
        </w:rPr>
      </w:pPr>
      <w:r>
        <w:rPr>
          <w:b/>
          <w:sz w:val="28"/>
        </w:rPr>
        <w:t>ЗАЯВКА НА УЧАСТИЕ В Т</w:t>
      </w:r>
      <w:r w:rsidR="00D85E4F">
        <w:rPr>
          <w:b/>
          <w:sz w:val="28"/>
        </w:rPr>
        <w:t>ОРГАХ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9A2EE3">
      <w:pPr>
        <w:jc w:val="right"/>
        <w:rPr>
          <w:sz w:val="22"/>
        </w:rPr>
      </w:pPr>
      <w:r>
        <w:rPr>
          <w:sz w:val="22"/>
        </w:rPr>
        <w:t>«______»____________20</w:t>
      </w:r>
      <w:r w:rsidR="00972002">
        <w:rPr>
          <w:sz w:val="22"/>
        </w:rPr>
        <w:t xml:space="preserve">__ </w:t>
      </w:r>
      <w:r>
        <w:rPr>
          <w:sz w:val="22"/>
        </w:rPr>
        <w:t xml:space="preserve">г.             </w:t>
      </w:r>
      <w:r w:rsidR="009A2EE3">
        <w:rPr>
          <w:sz w:val="22"/>
        </w:rPr>
        <w:t xml:space="preserve">                            </w:t>
      </w:r>
      <w:r>
        <w:rPr>
          <w:sz w:val="22"/>
        </w:rPr>
        <w:t xml:space="preserve">                                                           Директору</w:t>
      </w:r>
    </w:p>
    <w:p w:rsidR="00377061" w:rsidRDefault="00377061" w:rsidP="009A2EE3">
      <w:pPr>
        <w:ind w:left="5652" w:firstLine="720"/>
        <w:jc w:val="right"/>
        <w:rPr>
          <w:sz w:val="22"/>
        </w:rPr>
      </w:pPr>
      <w:r>
        <w:rPr>
          <w:sz w:val="22"/>
        </w:rPr>
        <w:t xml:space="preserve">ООО </w:t>
      </w:r>
      <w:r w:rsidR="004607E1">
        <w:rPr>
          <w:sz w:val="22"/>
        </w:rPr>
        <w:t>«</w:t>
      </w:r>
      <w:r>
        <w:rPr>
          <w:sz w:val="22"/>
        </w:rPr>
        <w:t>Руссоль»</w:t>
      </w:r>
    </w:p>
    <w:p w:rsidR="00377061" w:rsidRDefault="00377061" w:rsidP="009A2EE3">
      <w:pPr>
        <w:jc w:val="right"/>
        <w:rPr>
          <w:sz w:val="22"/>
        </w:rPr>
      </w:pPr>
      <w:r>
        <w:rPr>
          <w:sz w:val="22"/>
        </w:rPr>
        <w:t>С. В. Черному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rPr>
          <w:sz w:val="22"/>
        </w:rPr>
      </w:pPr>
      <w:r>
        <w:rPr>
          <w:sz w:val="22"/>
        </w:rPr>
        <w:t>Наименование юридического лица: 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Юридический адрес:_________________________________________________________________________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ИНН/КПП 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Ф.И.О. представителя</w:t>
      </w:r>
      <w:r w:rsidR="00EA5F69">
        <w:rPr>
          <w:sz w:val="22"/>
        </w:rPr>
        <w:t xml:space="preserve"> в электронных торгах</w:t>
      </w:r>
      <w:r>
        <w:rPr>
          <w:sz w:val="22"/>
        </w:rPr>
        <w:t>:____________________________________________________________________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контактный телефон:_____________________________________________________________________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ind w:firstLine="567"/>
        <w:jc w:val="both"/>
        <w:rPr>
          <w:sz w:val="22"/>
        </w:rPr>
      </w:pPr>
      <w:r>
        <w:rPr>
          <w:b/>
          <w:sz w:val="22"/>
        </w:rPr>
        <w:t xml:space="preserve">Прошу принять заявку на участие в </w:t>
      </w:r>
      <w:r w:rsidR="00972002">
        <w:rPr>
          <w:b/>
          <w:sz w:val="22"/>
        </w:rPr>
        <w:t>_________ (</w:t>
      </w:r>
      <w:r w:rsidR="00DE7D0E">
        <w:rPr>
          <w:b/>
          <w:sz w:val="22"/>
        </w:rPr>
        <w:t>очных</w:t>
      </w:r>
      <w:r w:rsidR="00972002">
        <w:rPr>
          <w:b/>
          <w:sz w:val="22"/>
        </w:rPr>
        <w:t xml:space="preserve"> или электронных)</w:t>
      </w:r>
      <w:r w:rsidR="00DE7D0E">
        <w:rPr>
          <w:b/>
          <w:sz w:val="22"/>
        </w:rPr>
        <w:t xml:space="preserve"> </w:t>
      </w:r>
      <w:r w:rsidR="00D85E4F">
        <w:rPr>
          <w:b/>
          <w:sz w:val="22"/>
        </w:rPr>
        <w:t>торгах</w:t>
      </w:r>
      <w:r>
        <w:rPr>
          <w:b/>
          <w:sz w:val="22"/>
        </w:rPr>
        <w:t xml:space="preserve">, </w:t>
      </w:r>
      <w:r>
        <w:rPr>
          <w:sz w:val="22"/>
        </w:rPr>
        <w:t>назначенн</w:t>
      </w:r>
      <w:r w:rsidR="00D24399">
        <w:rPr>
          <w:sz w:val="22"/>
        </w:rPr>
        <w:t>ых</w:t>
      </w:r>
      <w:r>
        <w:rPr>
          <w:sz w:val="22"/>
        </w:rPr>
        <w:t xml:space="preserve"> на «____</w:t>
      </w:r>
      <w:proofErr w:type="gramStart"/>
      <w:r>
        <w:rPr>
          <w:sz w:val="22"/>
        </w:rPr>
        <w:t>_»_</w:t>
      </w:r>
      <w:proofErr w:type="gramEnd"/>
      <w:r>
        <w:rPr>
          <w:sz w:val="22"/>
        </w:rPr>
        <w:t>___________20</w:t>
      </w:r>
      <w:r w:rsidR="009A2EE3">
        <w:rPr>
          <w:sz w:val="22"/>
        </w:rPr>
        <w:t>2</w:t>
      </w:r>
      <w:r w:rsidR="00154CD0">
        <w:rPr>
          <w:sz w:val="22"/>
        </w:rPr>
        <w:t>4</w:t>
      </w:r>
      <w:r w:rsidR="00972002">
        <w:rPr>
          <w:sz w:val="22"/>
        </w:rPr>
        <w:t xml:space="preserve"> </w:t>
      </w:r>
      <w:r>
        <w:rPr>
          <w:sz w:val="22"/>
        </w:rPr>
        <w:t>г., на право заключения договора (договоров):</w:t>
      </w:r>
    </w:p>
    <w:p w:rsidR="00377061" w:rsidRDefault="00377061" w:rsidP="00377061">
      <w:pPr>
        <w:pStyle w:val="a3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bookmarkStart w:id="0" w:name="_GoBack"/>
      <w:bookmarkEnd w:id="0"/>
    </w:p>
    <w:p w:rsidR="00377061" w:rsidRDefault="00377061" w:rsidP="00377061">
      <w:pPr>
        <w:ind w:firstLine="708"/>
        <w:jc w:val="both"/>
        <w:rPr>
          <w:sz w:val="22"/>
        </w:rPr>
      </w:pPr>
      <w:r>
        <w:rPr>
          <w:sz w:val="22"/>
        </w:rPr>
        <w:t>Данное предложение подается с пониманием того, что:</w:t>
      </w:r>
    </w:p>
    <w:p w:rsidR="00377061" w:rsidRDefault="00377061" w:rsidP="00377061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sz w:val="22"/>
        </w:rPr>
      </w:pPr>
      <w:r>
        <w:rPr>
          <w:sz w:val="22"/>
        </w:rPr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:rsidR="00377061" w:rsidRDefault="00377061" w:rsidP="00377061">
      <w:pPr>
        <w:tabs>
          <w:tab w:val="left" w:pos="720"/>
        </w:tabs>
        <w:jc w:val="both"/>
        <w:rPr>
          <w:sz w:val="22"/>
        </w:rPr>
      </w:pPr>
    </w:p>
    <w:p w:rsidR="00377061" w:rsidRDefault="00377061" w:rsidP="00377061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</w:t>
      </w:r>
    </w:p>
    <w:p w:rsidR="00377061" w:rsidRDefault="00377061" w:rsidP="00377061">
      <w:pPr>
        <w:jc w:val="center"/>
        <w:rPr>
          <w:sz w:val="16"/>
        </w:rPr>
      </w:pPr>
      <w:r>
        <w:rPr>
          <w:sz w:val="16"/>
        </w:rPr>
        <w:t>(Должность, Ф.И.О. и подпись лица, действующего от имени заявителя)</w:t>
      </w:r>
    </w:p>
    <w:p w:rsidR="00377061" w:rsidRDefault="00377061" w:rsidP="00377061">
      <w:pPr>
        <w:ind w:left="6372" w:firstLine="708"/>
        <w:jc w:val="center"/>
        <w:rPr>
          <w:b/>
          <w:sz w:val="22"/>
        </w:rPr>
      </w:pPr>
      <w:r>
        <w:rPr>
          <w:b/>
          <w:sz w:val="22"/>
        </w:rPr>
        <w:t>М.П.</w:t>
      </w:r>
    </w:p>
    <w:sectPr w:rsidR="00377061" w:rsidSect="00923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7061"/>
    <w:rsid w:val="00154CD0"/>
    <w:rsid w:val="00235FE1"/>
    <w:rsid w:val="0027464A"/>
    <w:rsid w:val="002B5FD4"/>
    <w:rsid w:val="002C3968"/>
    <w:rsid w:val="00321060"/>
    <w:rsid w:val="00377061"/>
    <w:rsid w:val="004607E1"/>
    <w:rsid w:val="006257E2"/>
    <w:rsid w:val="007D2CE5"/>
    <w:rsid w:val="0089688B"/>
    <w:rsid w:val="00923655"/>
    <w:rsid w:val="00965CD5"/>
    <w:rsid w:val="00972002"/>
    <w:rsid w:val="009A2EE3"/>
    <w:rsid w:val="00B12904"/>
    <w:rsid w:val="00B359B6"/>
    <w:rsid w:val="00D24399"/>
    <w:rsid w:val="00D720FE"/>
    <w:rsid w:val="00D85E4F"/>
    <w:rsid w:val="00DE7D0E"/>
    <w:rsid w:val="00DF39D8"/>
    <w:rsid w:val="00E319F8"/>
    <w:rsid w:val="00EA5F69"/>
    <w:rsid w:val="00EC2170"/>
    <w:rsid w:val="00FA5F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E35B93-0291-4251-B7D8-1713EF518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061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77061"/>
    <w:pPr>
      <w:spacing w:after="120"/>
    </w:pPr>
  </w:style>
  <w:style w:type="character" w:customStyle="1" w:styleId="a4">
    <w:name w:val="Основной текст Знак"/>
    <w:link w:val="a3"/>
    <w:rsid w:val="003770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770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7706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1F332-2347-4904-872A-F122A3130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user048</dc:creator>
  <cp:lastModifiedBy>Богинский Максим Дмитриевич</cp:lastModifiedBy>
  <cp:revision>11</cp:revision>
  <cp:lastPrinted>2015-09-29T12:19:00Z</cp:lastPrinted>
  <dcterms:created xsi:type="dcterms:W3CDTF">2015-09-29T12:21:00Z</dcterms:created>
  <dcterms:modified xsi:type="dcterms:W3CDTF">2024-01-22T09:08:00Z</dcterms:modified>
</cp:coreProperties>
</file>